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649F2E" w14:textId="52CEEE46" w:rsidR="00FB7769" w:rsidRPr="00312F50" w:rsidRDefault="00312F50" w:rsidP="00312F50">
      <w:pPr>
        <w:jc w:val="center"/>
        <w:rPr>
          <w:b/>
        </w:rPr>
      </w:pPr>
      <w:r w:rsidRPr="00312F50">
        <w:rPr>
          <w:rFonts w:hint="eastAsia"/>
          <w:b/>
        </w:rPr>
        <w:t>Draft Terms of Reference for</w:t>
      </w:r>
      <w:r w:rsidRPr="00312F50">
        <w:rPr>
          <w:rFonts w:hint="eastAsia"/>
          <w:b/>
        </w:rPr>
        <w:br/>
        <w:t xml:space="preserve">the Digital </w:t>
      </w:r>
      <w:r w:rsidR="00274189">
        <w:rPr>
          <w:rFonts w:hint="eastAsia"/>
          <w:b/>
        </w:rPr>
        <w:t>Communication</w:t>
      </w:r>
      <w:r w:rsidRPr="00312F50">
        <w:rPr>
          <w:rFonts w:hint="eastAsia"/>
          <w:b/>
        </w:rPr>
        <w:t xml:space="preserve"> System Working Group (WG </w:t>
      </w:r>
      <w:del w:id="0" w:author="Jillian Carson-Jackson" w:date="2018-09-07T18:32:00Z">
        <w:r w:rsidR="00274189" w:rsidDel="003569F7">
          <w:rPr>
            <w:rFonts w:hint="eastAsia"/>
            <w:b/>
          </w:rPr>
          <w:delText>2</w:delText>
        </w:r>
      </w:del>
      <w:ins w:id="1" w:author="Jillian Carson-Jackson" w:date="2018-09-07T18:32:00Z">
        <w:r w:rsidR="003569F7">
          <w:rPr>
            <w:b/>
          </w:rPr>
          <w:t>3</w:t>
        </w:r>
      </w:ins>
      <w:r w:rsidRPr="00312F50">
        <w:rPr>
          <w:rFonts w:hint="eastAsia"/>
          <w:b/>
        </w:rPr>
        <w:t>)</w:t>
      </w:r>
    </w:p>
    <w:p w14:paraId="303BA3A5" w14:textId="77777777" w:rsidR="00312F50" w:rsidRPr="00312F50" w:rsidRDefault="00312F50"/>
    <w:p w14:paraId="7B01B533" w14:textId="77777777" w:rsidR="00312F50" w:rsidRPr="00312F50" w:rsidRDefault="00312F50">
      <w:pPr>
        <w:rPr>
          <w:b/>
        </w:rPr>
      </w:pPr>
      <w:r w:rsidRPr="00312F50">
        <w:rPr>
          <w:rFonts w:hint="eastAsia"/>
          <w:b/>
        </w:rPr>
        <w:t>Introduction</w:t>
      </w:r>
      <w:bookmarkStart w:id="2" w:name="_GoBack"/>
      <w:bookmarkEnd w:id="2"/>
    </w:p>
    <w:p w14:paraId="0B915194" w14:textId="5E7601D4" w:rsidR="00FB7769" w:rsidRDefault="005D62BC">
      <w:r>
        <w:rPr>
          <w:rFonts w:hint="eastAsia"/>
        </w:rPr>
        <w:t xml:space="preserve">The use of digital communication is </w:t>
      </w:r>
      <w:del w:id="3" w:author="Jillian Carson-Jackson" w:date="2018-09-07T18:29:00Z">
        <w:r w:rsidDel="003569F7">
          <w:rPr>
            <w:rFonts w:hint="eastAsia"/>
          </w:rPr>
          <w:delText>still low on</w:delText>
        </w:r>
      </w:del>
      <w:ins w:id="4" w:author="Jillian Carson-Jackson" w:date="2018-09-07T18:29:00Z">
        <w:r w:rsidR="003569F7">
          <w:t>slowly being introduced in the maritime environment.  This is</w:t>
        </w:r>
      </w:ins>
      <w:r>
        <w:rPr>
          <w:rFonts w:hint="eastAsia"/>
        </w:rPr>
        <w:t xml:space="preserve"> </w:t>
      </w:r>
      <w:del w:id="5" w:author="Jillian Carson-Jackson" w:date="2018-09-07T18:29:00Z">
        <w:r w:rsidDel="003569F7">
          <w:rPr>
            <w:rFonts w:hint="eastAsia"/>
          </w:rPr>
          <w:delText xml:space="preserve">the sea </w:delText>
        </w:r>
      </w:del>
      <w:r>
        <w:rPr>
          <w:rFonts w:hint="eastAsia"/>
        </w:rPr>
        <w:t xml:space="preserve">due to various limitations such as </w:t>
      </w:r>
      <w:ins w:id="6" w:author="Jillian Carson-Jackson" w:date="2018-09-07T18:31:00Z">
        <w:r w:rsidR="003569F7">
          <w:t xml:space="preserve">the transmission </w:t>
        </w:r>
      </w:ins>
      <w:r>
        <w:rPr>
          <w:rFonts w:hint="eastAsia"/>
        </w:rPr>
        <w:t xml:space="preserve">range, </w:t>
      </w:r>
      <w:ins w:id="7" w:author="Jillian Carson-Jackson" w:date="2018-09-07T18:31:00Z">
        <w:r w:rsidR="003569F7">
          <w:t xml:space="preserve">data </w:t>
        </w:r>
      </w:ins>
      <w:r>
        <w:rPr>
          <w:rFonts w:hint="eastAsia"/>
        </w:rPr>
        <w:t>speed</w:t>
      </w:r>
      <w:ins w:id="8" w:author="Jillian Carson-Jackson" w:date="2018-09-07T18:31:00Z">
        <w:r w:rsidR="003569F7">
          <w:t>s</w:t>
        </w:r>
      </w:ins>
      <w:del w:id="9" w:author="Jillian Carson-Jackson" w:date="2018-09-07T18:31:00Z">
        <w:r w:rsidDel="003569F7">
          <w:rPr>
            <w:rFonts w:hint="eastAsia"/>
          </w:rPr>
          <w:delText>,</w:delText>
        </w:r>
      </w:del>
      <w:r>
        <w:rPr>
          <w:rFonts w:hint="eastAsia"/>
        </w:rPr>
        <w:t xml:space="preserve"> </w:t>
      </w:r>
      <w:ins w:id="10" w:author="Jillian Carson-Jackson" w:date="2018-09-07T18:31:00Z">
        <w:r w:rsidR="003569F7">
          <w:t xml:space="preserve">and access </w:t>
        </w:r>
      </w:ins>
      <w:r>
        <w:rPr>
          <w:rFonts w:hint="eastAsia"/>
        </w:rPr>
        <w:t>cost</w:t>
      </w:r>
      <w:ins w:id="11" w:author="Jillian Carson-Jackson" w:date="2018-09-07T18:31:00Z">
        <w:r w:rsidR="003569F7">
          <w:t xml:space="preserve">s. </w:t>
        </w:r>
      </w:ins>
      <w:r>
        <w:rPr>
          <w:rFonts w:hint="eastAsia"/>
        </w:rPr>
        <w:t xml:space="preserve"> </w:t>
      </w:r>
      <w:del w:id="12" w:author="Jillian Carson-Jackson" w:date="2018-09-07T18:31:00Z">
        <w:r w:rsidDel="003569F7">
          <w:rPr>
            <w:rFonts w:hint="eastAsia"/>
          </w:rPr>
          <w:delText>and the development of</w:delText>
        </w:r>
      </w:del>
      <w:ins w:id="13" w:author="Jillian Carson-Jackson" w:date="2018-09-07T18:31:00Z">
        <w:r w:rsidR="003569F7">
          <w:t>In the coming years a</w:t>
        </w:r>
      </w:ins>
      <w:r>
        <w:rPr>
          <w:rFonts w:hint="eastAsia"/>
        </w:rPr>
        <w:t xml:space="preserve"> </w:t>
      </w:r>
      <w:ins w:id="14" w:author="Jillian Carson-Jackson" w:date="2018-09-07T18:32:00Z">
        <w:r w:rsidR="003569F7">
          <w:t xml:space="preserve">cost effective, </w:t>
        </w:r>
        <w:proofErr w:type="spellStart"/>
        <w:r w:rsidR="003569F7">
          <w:t>redundant,</w:t>
        </w:r>
      </w:ins>
      <w:del w:id="15" w:author="Jillian Carson-Jackson" w:date="2018-09-07T18:31:00Z">
        <w:r w:rsidDel="003569F7">
          <w:rPr>
            <w:rFonts w:hint="eastAsia"/>
          </w:rPr>
          <w:delText xml:space="preserve">fare </w:delText>
        </w:r>
      </w:del>
      <w:ins w:id="16" w:author="Jillian Carson-Jackson" w:date="2018-09-07T18:31:00Z">
        <w:r w:rsidR="003569F7">
          <w:rPr>
            <w:rFonts w:hint="eastAsia"/>
          </w:rPr>
          <w:t>fa</w:t>
        </w:r>
        <w:r w:rsidR="003569F7">
          <w:t>ir</w:t>
        </w:r>
        <w:proofErr w:type="spellEnd"/>
        <w:r w:rsidR="003569F7">
          <w:rPr>
            <w:rFonts w:hint="eastAsia"/>
          </w:rPr>
          <w:t xml:space="preserve"> </w:t>
        </w:r>
      </w:ins>
      <w:r>
        <w:rPr>
          <w:rFonts w:hint="eastAsia"/>
        </w:rPr>
        <w:t xml:space="preserve">and </w:t>
      </w:r>
      <w:r>
        <w:t>reasonable</w:t>
      </w:r>
      <w:r>
        <w:rPr>
          <w:rFonts w:hint="eastAsia"/>
        </w:rPr>
        <w:t xml:space="preserve"> maritime digital communication system </w:t>
      </w:r>
      <w:r w:rsidR="00071D21">
        <w:rPr>
          <w:rFonts w:hint="eastAsia"/>
        </w:rPr>
        <w:t>is expected</w:t>
      </w:r>
      <w:r w:rsidR="008B0238">
        <w:rPr>
          <w:rFonts w:hint="eastAsia"/>
        </w:rPr>
        <w:t>.</w:t>
      </w:r>
      <w:r w:rsidR="009F362B">
        <w:rPr>
          <w:rFonts w:hint="eastAsia"/>
        </w:rPr>
        <w:t xml:space="preserve"> The Telecommunication Technical Working Group</w:t>
      </w:r>
      <w:ins w:id="17" w:author="Jillian Carson-Jackson" w:date="2018-09-07T18:32:00Z">
        <w:r w:rsidR="003569F7">
          <w:t xml:space="preserve"> (WG3)</w:t>
        </w:r>
      </w:ins>
      <w:r w:rsidR="009F362B">
        <w:rPr>
          <w:rFonts w:hint="eastAsia"/>
        </w:rPr>
        <w:t xml:space="preserve"> of the previous e-Navigation Committee had significantly contributed to the development of maritime digital communication system such as VDES and </w:t>
      </w:r>
      <w:del w:id="18" w:author="Jillian Carson-Jackson" w:date="2018-09-07T18:32:00Z">
        <w:r w:rsidR="009F362B" w:rsidDel="003569F7">
          <w:rPr>
            <w:rFonts w:hint="eastAsia"/>
          </w:rPr>
          <w:delText xml:space="preserve">still </w:delText>
        </w:r>
        <w:r w:rsidR="009F362B" w:rsidDel="003569F7">
          <w:delText>continues</w:delText>
        </w:r>
        <w:r w:rsidR="009F362B" w:rsidDel="003569F7">
          <w:rPr>
            <w:rFonts w:hint="eastAsia"/>
          </w:rPr>
          <w:delText xml:space="preserve"> its work</w:delText>
        </w:r>
      </w:del>
      <w:ins w:id="19" w:author="Jillian Carson-Jackson" w:date="2018-09-07T18:32:00Z">
        <w:r w:rsidR="003569F7">
          <w:t>will continue this work</w:t>
        </w:r>
      </w:ins>
      <w:r w:rsidR="009F362B">
        <w:rPr>
          <w:rFonts w:hint="eastAsia"/>
        </w:rPr>
        <w:t xml:space="preserve">. The Digital Communication System Working Group </w:t>
      </w:r>
      <w:r w:rsidR="00AE7D37">
        <w:rPr>
          <w:rFonts w:hint="eastAsia"/>
        </w:rPr>
        <w:t xml:space="preserve">takes over the work of the Telecommunication Technical Working Group and continues the </w:t>
      </w:r>
      <w:r w:rsidR="00AE7D37">
        <w:t>development</w:t>
      </w:r>
      <w:r w:rsidR="00AE7D37">
        <w:rPr>
          <w:rFonts w:hint="eastAsia"/>
        </w:rPr>
        <w:t xml:space="preserve"> of maritime digital communication system.</w:t>
      </w:r>
    </w:p>
    <w:p w14:paraId="60F34B8B" w14:textId="77777777" w:rsidR="00FB7769" w:rsidRPr="008B0238" w:rsidRDefault="00FB7769"/>
    <w:p w14:paraId="70A5F6D9" w14:textId="77777777" w:rsidR="009A63C9" w:rsidRPr="00D5380D" w:rsidRDefault="00D5380D">
      <w:pPr>
        <w:rPr>
          <w:b/>
        </w:rPr>
      </w:pPr>
      <w:r w:rsidRPr="00D5380D">
        <w:rPr>
          <w:rFonts w:hint="eastAsia"/>
          <w:b/>
        </w:rPr>
        <w:t>Terms of reference</w:t>
      </w:r>
    </w:p>
    <w:p w14:paraId="29FBDD7E" w14:textId="77777777" w:rsidR="00FB7769" w:rsidRDefault="00D5380D">
      <w:r>
        <w:rPr>
          <w:rFonts w:hint="eastAsia"/>
        </w:rPr>
        <w:t xml:space="preserve">The Working Group, taking into account the work carried out by the </w:t>
      </w:r>
      <w:r w:rsidR="00AE7D37">
        <w:rPr>
          <w:rFonts w:hint="eastAsia"/>
        </w:rPr>
        <w:t xml:space="preserve">Telecommunication Technical </w:t>
      </w:r>
      <w:r>
        <w:rPr>
          <w:rFonts w:hint="eastAsia"/>
        </w:rPr>
        <w:t>Working Group</w:t>
      </w:r>
      <w:r w:rsidR="00EF5034">
        <w:rPr>
          <w:rFonts w:hint="eastAsia"/>
        </w:rPr>
        <w:t xml:space="preserve"> of the previous e-Navigation Committee</w:t>
      </w:r>
      <w:r>
        <w:rPr>
          <w:rFonts w:hint="eastAsia"/>
        </w:rPr>
        <w:t>, the input papers submitted to the Committee and the comments made and decisions taken in plenary,</w:t>
      </w:r>
      <w:r w:rsidR="00530E0B">
        <w:rPr>
          <w:rFonts w:hint="eastAsia"/>
        </w:rPr>
        <w:t xml:space="preserve"> </w:t>
      </w:r>
      <w:r>
        <w:rPr>
          <w:rFonts w:hint="eastAsia"/>
        </w:rPr>
        <w:t>is instructed to:</w:t>
      </w:r>
    </w:p>
    <w:p w14:paraId="3E6CEB96" w14:textId="77777777" w:rsidR="00D5380D" w:rsidRDefault="00D5380D"/>
    <w:p w14:paraId="7396B7E6" w14:textId="77777777" w:rsidR="00D5380D" w:rsidRDefault="00E71714" w:rsidP="00E71714">
      <w:pPr>
        <w:pStyle w:val="ListParagraph"/>
        <w:numPr>
          <w:ilvl w:val="0"/>
          <w:numId w:val="1"/>
        </w:numPr>
        <w:ind w:leftChars="0"/>
      </w:pPr>
      <w:r>
        <w:rPr>
          <w:rFonts w:hint="eastAsia"/>
        </w:rPr>
        <w:t xml:space="preserve">develop </w:t>
      </w:r>
      <w:r w:rsidR="00A12E4E">
        <w:rPr>
          <w:rFonts w:hint="eastAsia"/>
        </w:rPr>
        <w:t xml:space="preserve">draft </w:t>
      </w:r>
      <w:r w:rsidR="008D6154">
        <w:rPr>
          <w:rFonts w:hint="eastAsia"/>
        </w:rPr>
        <w:t xml:space="preserve">IALA documents on </w:t>
      </w:r>
      <w:r w:rsidR="00AE7D37">
        <w:rPr>
          <w:rFonts w:hint="eastAsia"/>
        </w:rPr>
        <w:t>maritime digital communication system such as VDES and NAVDAT from the technical view point</w:t>
      </w:r>
      <w:r w:rsidR="00F869F9">
        <w:rPr>
          <w:rFonts w:hint="eastAsia"/>
        </w:rPr>
        <w:t>;</w:t>
      </w:r>
    </w:p>
    <w:p w14:paraId="7819EDA9" w14:textId="77777777" w:rsidR="008D6154" w:rsidRDefault="00AE7D37" w:rsidP="00E71714">
      <w:pPr>
        <w:pStyle w:val="ListParagraph"/>
        <w:numPr>
          <w:ilvl w:val="0"/>
          <w:numId w:val="1"/>
        </w:numPr>
        <w:ind w:leftChars="0"/>
      </w:pPr>
      <w:r>
        <w:rPr>
          <w:rFonts w:hint="eastAsia"/>
        </w:rPr>
        <w:t xml:space="preserve">contribute </w:t>
      </w:r>
      <w:r w:rsidR="002D2E69">
        <w:rPr>
          <w:rFonts w:hint="eastAsia"/>
        </w:rPr>
        <w:t xml:space="preserve">to </w:t>
      </w:r>
      <w:r>
        <w:rPr>
          <w:rFonts w:hint="eastAsia"/>
        </w:rPr>
        <w:t xml:space="preserve">the development of </w:t>
      </w:r>
      <w:r w:rsidR="002D2E69">
        <w:rPr>
          <w:rFonts w:hint="eastAsia"/>
        </w:rPr>
        <w:t xml:space="preserve">maritime digital communication system </w:t>
      </w:r>
      <w:commentRangeStart w:id="20"/>
      <w:r w:rsidR="002D2E69">
        <w:rPr>
          <w:rFonts w:hint="eastAsia"/>
        </w:rPr>
        <w:t>conducted by</w:t>
      </w:r>
      <w:commentRangeEnd w:id="20"/>
      <w:r w:rsidR="003569F7">
        <w:rPr>
          <w:rStyle w:val="CommentReference"/>
        </w:rPr>
        <w:commentReference w:id="20"/>
      </w:r>
      <w:r w:rsidR="002D2E69">
        <w:rPr>
          <w:rFonts w:hint="eastAsia"/>
        </w:rPr>
        <w:t xml:space="preserve"> other international bodies, especially ITU</w:t>
      </w:r>
      <w:r w:rsidR="000D0F56">
        <w:rPr>
          <w:rFonts w:hint="eastAsia"/>
        </w:rPr>
        <w:t>,</w:t>
      </w:r>
      <w:r w:rsidR="002D2E69">
        <w:rPr>
          <w:rFonts w:hint="eastAsia"/>
        </w:rPr>
        <w:t xml:space="preserve"> IMO</w:t>
      </w:r>
      <w:r w:rsidR="000D0F56">
        <w:rPr>
          <w:rFonts w:hint="eastAsia"/>
        </w:rPr>
        <w:t xml:space="preserve"> and IEC</w:t>
      </w:r>
      <w:r w:rsidR="00F869F9">
        <w:rPr>
          <w:rFonts w:hint="eastAsia"/>
        </w:rPr>
        <w:t>;</w:t>
      </w:r>
    </w:p>
    <w:p w14:paraId="15BF5705" w14:textId="77777777" w:rsidR="00A12E4E" w:rsidRDefault="002D2E69" w:rsidP="00E71714">
      <w:pPr>
        <w:pStyle w:val="ListParagraph"/>
        <w:numPr>
          <w:ilvl w:val="0"/>
          <w:numId w:val="1"/>
        </w:numPr>
        <w:ind w:leftChars="0"/>
      </w:pPr>
      <w:r>
        <w:rPr>
          <w:rFonts w:hint="eastAsia"/>
        </w:rPr>
        <w:t>assist and coordinate the work of other Committees using digital communication technology such as AIS, AMRD, R-mode</w:t>
      </w:r>
      <w:r w:rsidR="00A12E4E">
        <w:rPr>
          <w:rFonts w:hint="eastAsia"/>
        </w:rPr>
        <w:t>;</w:t>
      </w:r>
    </w:p>
    <w:p w14:paraId="687A2093" w14:textId="77777777" w:rsidR="00F869F9" w:rsidRDefault="00A12E4E" w:rsidP="00E71714">
      <w:pPr>
        <w:pStyle w:val="ListParagraph"/>
        <w:numPr>
          <w:ilvl w:val="0"/>
          <w:numId w:val="1"/>
        </w:numPr>
        <w:ind w:leftChars="0"/>
      </w:pPr>
      <w:r>
        <w:rPr>
          <w:rFonts w:hint="eastAsia"/>
        </w:rPr>
        <w:t xml:space="preserve">review existing IALA documents on </w:t>
      </w:r>
      <w:r w:rsidR="002D2E69">
        <w:rPr>
          <w:rFonts w:hint="eastAsia"/>
        </w:rPr>
        <w:t xml:space="preserve">marine digital communication system </w:t>
      </w:r>
      <w:r>
        <w:rPr>
          <w:rFonts w:hint="eastAsia"/>
        </w:rPr>
        <w:t>and update if necessary;</w:t>
      </w:r>
    </w:p>
    <w:p w14:paraId="3040855D" w14:textId="77777777" w:rsidR="00A12E4E" w:rsidRDefault="00A12E4E" w:rsidP="00E71714">
      <w:pPr>
        <w:pStyle w:val="ListParagraph"/>
        <w:numPr>
          <w:ilvl w:val="0"/>
          <w:numId w:val="1"/>
        </w:numPr>
        <w:ind w:leftChars="0"/>
      </w:pPr>
      <w:r>
        <w:t>organize</w:t>
      </w:r>
      <w:r>
        <w:rPr>
          <w:rFonts w:hint="eastAsia"/>
        </w:rPr>
        <w:t xml:space="preserve"> Workshops, Seminars and other events on </w:t>
      </w:r>
      <w:r w:rsidR="002D2E69">
        <w:rPr>
          <w:rFonts w:hint="eastAsia"/>
        </w:rPr>
        <w:t xml:space="preserve">maritime digital communication system </w:t>
      </w:r>
      <w:r>
        <w:rPr>
          <w:rFonts w:hint="eastAsia"/>
        </w:rPr>
        <w:t>if necessary;</w:t>
      </w:r>
    </w:p>
    <w:p w14:paraId="36491215" w14:textId="5A7DFB9E" w:rsidR="00A12E4E" w:rsidRDefault="00A12E4E" w:rsidP="00E71714">
      <w:pPr>
        <w:pStyle w:val="ListParagraph"/>
        <w:numPr>
          <w:ilvl w:val="0"/>
          <w:numId w:val="1"/>
        </w:numPr>
        <w:ind w:leftChars="0"/>
      </w:pPr>
      <w:r>
        <w:rPr>
          <w:rFonts w:hint="eastAsia"/>
        </w:rPr>
        <w:t>submit a written report to plenary</w:t>
      </w:r>
      <w:ins w:id="21" w:author="Jillian Carson-Jackson" w:date="2018-09-07T18:35:00Z">
        <w:r w:rsidR="003569F7">
          <w:t xml:space="preserve"> at the end of each committee meeting and following all intersessional meetings that are held.  </w:t>
        </w:r>
      </w:ins>
    </w:p>
    <w:p w14:paraId="2C478C8B" w14:textId="77777777" w:rsidR="00D5380D" w:rsidRDefault="00D5380D"/>
    <w:sectPr w:rsidR="00D5380D" w:rsidSect="00FB7769">
      <w:headerReference w:type="default" r:id="rId10"/>
      <w:pgSz w:w="11906" w:h="16838"/>
      <w:pgMar w:top="1985" w:right="1701" w:bottom="1701" w:left="1701" w:header="851" w:footer="992" w:gutter="0"/>
      <w:cols w:space="425"/>
      <w:docGrid w:type="lines" w:linePitch="328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20" w:author="Jillian Carson-Jackson" w:date="2018-09-07T18:33:00Z" w:initials="JC">
    <w:p w14:paraId="4465D05A" w14:textId="0BC26119" w:rsidR="003569F7" w:rsidRDefault="003569F7">
      <w:pPr>
        <w:pStyle w:val="CommentText"/>
      </w:pPr>
      <w:r>
        <w:rPr>
          <w:rStyle w:val="CommentReference"/>
        </w:rPr>
        <w:annotationRef/>
      </w:r>
      <w:r>
        <w:t xml:space="preserve">I’m not sure I understand what is meant by ‘conducted by’  Perhaps the wording would be ‘in conjunction with’?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465D05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465D05A" w16cid:durableId="1F3D42F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A11C89" w14:textId="77777777" w:rsidR="00997BDD" w:rsidRDefault="00997BDD" w:rsidP="00C32545">
      <w:r>
        <w:separator/>
      </w:r>
    </w:p>
  </w:endnote>
  <w:endnote w:type="continuationSeparator" w:id="0">
    <w:p w14:paraId="3033C49F" w14:textId="77777777" w:rsidR="00997BDD" w:rsidRDefault="00997BDD" w:rsidP="00C32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CBC05F" w14:textId="77777777" w:rsidR="00997BDD" w:rsidRDefault="00997BDD" w:rsidP="00C32545">
      <w:r>
        <w:separator/>
      </w:r>
    </w:p>
  </w:footnote>
  <w:footnote w:type="continuationSeparator" w:id="0">
    <w:p w14:paraId="2C3A2007" w14:textId="77777777" w:rsidR="00997BDD" w:rsidRDefault="00997BDD" w:rsidP="00C325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8942C4" w14:textId="5F5186CC" w:rsidR="006700FE" w:rsidRDefault="006700FE" w:rsidP="006700FE">
    <w:pPr>
      <w:pStyle w:val="Header"/>
      <w:rPr>
        <w:lang w:val="en-GB"/>
      </w:rPr>
    </w:pPr>
    <w:r>
      <w:rPr>
        <w:lang w:val="en-GB"/>
      </w:rPr>
      <w:tab/>
    </w:r>
    <w:r>
      <w:rPr>
        <w:lang w:val="en-GB"/>
      </w:rPr>
      <w:tab/>
      <w:t>PAP37-4.9.2.1 Annex 2</w:t>
    </w:r>
    <w:r w:rsidR="00C32545">
      <w:rPr>
        <w:lang w:val="en-GB"/>
      </w:rPr>
      <w:tab/>
    </w:r>
    <w:r w:rsidR="00C32545">
      <w:rPr>
        <w:lang w:val="en-GB"/>
      </w:rPr>
      <w:tab/>
    </w:r>
  </w:p>
  <w:p w14:paraId="3BBFEB7F" w14:textId="6FB1CF74" w:rsidR="00C32545" w:rsidRPr="00C32545" w:rsidRDefault="006700FE" w:rsidP="006700FE">
    <w:pPr>
      <w:pStyle w:val="Header"/>
      <w:jc w:val="right"/>
      <w:rPr>
        <w:lang w:val="en-GB"/>
      </w:rPr>
    </w:pPr>
    <w:r>
      <w:rPr>
        <w:lang w:val="en-GB"/>
      </w:rPr>
      <w:tab/>
    </w:r>
    <w:r>
      <w:rPr>
        <w:lang w:val="en-GB"/>
      </w:rPr>
      <w:tab/>
      <w:t>(</w:t>
    </w:r>
    <w:r w:rsidR="00C32545">
      <w:rPr>
        <w:lang w:val="en-GB"/>
      </w:rPr>
      <w:t>ENAV22-11.3</w:t>
    </w:r>
    <w:r>
      <w:rPr>
        <w:lang w:val="en-GB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D66449"/>
    <w:multiLevelType w:val="hybridMultilevel"/>
    <w:tmpl w:val="47C49322"/>
    <w:lvl w:ilvl="0" w:tplc="0409000F">
      <w:start w:val="1"/>
      <w:numFmt w:val="decimal"/>
      <w:lvlText w:val="%1."/>
      <w:lvlJc w:val="left"/>
      <w:pPr>
        <w:ind w:left="1520" w:hanging="420"/>
      </w:pPr>
    </w:lvl>
    <w:lvl w:ilvl="1" w:tplc="04090017" w:tentative="1">
      <w:start w:val="1"/>
      <w:numFmt w:val="aiueoFullWidth"/>
      <w:lvlText w:val="(%2)"/>
      <w:lvlJc w:val="left"/>
      <w:pPr>
        <w:ind w:left="1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60" w:hanging="420"/>
      </w:pPr>
    </w:lvl>
    <w:lvl w:ilvl="3" w:tplc="0409000F" w:tentative="1">
      <w:start w:val="1"/>
      <w:numFmt w:val="decimal"/>
      <w:lvlText w:val="%4."/>
      <w:lvlJc w:val="left"/>
      <w:pPr>
        <w:ind w:left="2780" w:hanging="420"/>
      </w:pPr>
    </w:lvl>
    <w:lvl w:ilvl="4" w:tplc="04090017" w:tentative="1">
      <w:start w:val="1"/>
      <w:numFmt w:val="aiueoFullWidth"/>
      <w:lvlText w:val="(%5)"/>
      <w:lvlJc w:val="left"/>
      <w:pPr>
        <w:ind w:left="3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20" w:hanging="420"/>
      </w:pPr>
    </w:lvl>
    <w:lvl w:ilvl="6" w:tplc="0409000F" w:tentative="1">
      <w:start w:val="1"/>
      <w:numFmt w:val="decimal"/>
      <w:lvlText w:val="%7."/>
      <w:lvlJc w:val="left"/>
      <w:pPr>
        <w:ind w:left="4040" w:hanging="420"/>
      </w:pPr>
    </w:lvl>
    <w:lvl w:ilvl="7" w:tplc="04090017" w:tentative="1">
      <w:start w:val="1"/>
      <w:numFmt w:val="aiueoFullWidth"/>
      <w:lvlText w:val="(%8)"/>
      <w:lvlJc w:val="left"/>
      <w:pPr>
        <w:ind w:left="4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80" w:hanging="42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Jillian Carson-Jackson">
    <w15:presenceInfo w15:providerId="None" w15:userId="Jillian Carson-Jacks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trackRevisions/>
  <w:defaultTabStop w:val="840"/>
  <w:drawingGridHorizontalSpacing w:val="110"/>
  <w:drawingGridVerticalSpacing w:val="164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769"/>
    <w:rsid w:val="0000003E"/>
    <w:rsid w:val="000019B0"/>
    <w:rsid w:val="00001C52"/>
    <w:rsid w:val="00002B82"/>
    <w:rsid w:val="000038AB"/>
    <w:rsid w:val="00003DB7"/>
    <w:rsid w:val="000040C5"/>
    <w:rsid w:val="0000489A"/>
    <w:rsid w:val="00004B72"/>
    <w:rsid w:val="000075AC"/>
    <w:rsid w:val="00007C36"/>
    <w:rsid w:val="00007EAB"/>
    <w:rsid w:val="000100C5"/>
    <w:rsid w:val="0001018D"/>
    <w:rsid w:val="000101D8"/>
    <w:rsid w:val="000113AA"/>
    <w:rsid w:val="00011927"/>
    <w:rsid w:val="00012655"/>
    <w:rsid w:val="000137DD"/>
    <w:rsid w:val="00013955"/>
    <w:rsid w:val="000151C8"/>
    <w:rsid w:val="00015253"/>
    <w:rsid w:val="00017177"/>
    <w:rsid w:val="000219BE"/>
    <w:rsid w:val="00022600"/>
    <w:rsid w:val="00023DAF"/>
    <w:rsid w:val="00023F77"/>
    <w:rsid w:val="00026870"/>
    <w:rsid w:val="000274C3"/>
    <w:rsid w:val="000279E2"/>
    <w:rsid w:val="00027F65"/>
    <w:rsid w:val="00030625"/>
    <w:rsid w:val="0003062C"/>
    <w:rsid w:val="00030678"/>
    <w:rsid w:val="00030FD1"/>
    <w:rsid w:val="000318AA"/>
    <w:rsid w:val="000322CA"/>
    <w:rsid w:val="00033095"/>
    <w:rsid w:val="000346C7"/>
    <w:rsid w:val="00034DDC"/>
    <w:rsid w:val="00035011"/>
    <w:rsid w:val="00035BE7"/>
    <w:rsid w:val="00037548"/>
    <w:rsid w:val="00037B2C"/>
    <w:rsid w:val="0004007E"/>
    <w:rsid w:val="000414DB"/>
    <w:rsid w:val="00043F52"/>
    <w:rsid w:val="00045438"/>
    <w:rsid w:val="0004676C"/>
    <w:rsid w:val="00046BEA"/>
    <w:rsid w:val="00047B50"/>
    <w:rsid w:val="00050E35"/>
    <w:rsid w:val="00053FFA"/>
    <w:rsid w:val="00054968"/>
    <w:rsid w:val="0005572B"/>
    <w:rsid w:val="00057E53"/>
    <w:rsid w:val="0006008D"/>
    <w:rsid w:val="00060937"/>
    <w:rsid w:val="000623F2"/>
    <w:rsid w:val="00063B28"/>
    <w:rsid w:val="000646F0"/>
    <w:rsid w:val="00064725"/>
    <w:rsid w:val="0006620A"/>
    <w:rsid w:val="000677F1"/>
    <w:rsid w:val="00067C50"/>
    <w:rsid w:val="00067E15"/>
    <w:rsid w:val="0007092B"/>
    <w:rsid w:val="00071D21"/>
    <w:rsid w:val="00072992"/>
    <w:rsid w:val="00072DAC"/>
    <w:rsid w:val="000737CE"/>
    <w:rsid w:val="000741D9"/>
    <w:rsid w:val="00075FCB"/>
    <w:rsid w:val="00076A4F"/>
    <w:rsid w:val="000811D3"/>
    <w:rsid w:val="00081584"/>
    <w:rsid w:val="00083D7D"/>
    <w:rsid w:val="00084362"/>
    <w:rsid w:val="000849C0"/>
    <w:rsid w:val="00086D72"/>
    <w:rsid w:val="000904BE"/>
    <w:rsid w:val="00091065"/>
    <w:rsid w:val="00092A31"/>
    <w:rsid w:val="0009656A"/>
    <w:rsid w:val="00097A67"/>
    <w:rsid w:val="000A1177"/>
    <w:rsid w:val="000A124E"/>
    <w:rsid w:val="000A18BA"/>
    <w:rsid w:val="000A27E4"/>
    <w:rsid w:val="000A28CD"/>
    <w:rsid w:val="000A3844"/>
    <w:rsid w:val="000A39F5"/>
    <w:rsid w:val="000A3BE5"/>
    <w:rsid w:val="000A40FA"/>
    <w:rsid w:val="000A4CA4"/>
    <w:rsid w:val="000A4E6C"/>
    <w:rsid w:val="000A6423"/>
    <w:rsid w:val="000A6596"/>
    <w:rsid w:val="000A6A39"/>
    <w:rsid w:val="000B0A2B"/>
    <w:rsid w:val="000B0AB8"/>
    <w:rsid w:val="000B12E9"/>
    <w:rsid w:val="000B1B64"/>
    <w:rsid w:val="000B1DA7"/>
    <w:rsid w:val="000B27A8"/>
    <w:rsid w:val="000B348A"/>
    <w:rsid w:val="000B35D5"/>
    <w:rsid w:val="000B4C4C"/>
    <w:rsid w:val="000B55B0"/>
    <w:rsid w:val="000B68F1"/>
    <w:rsid w:val="000B69BD"/>
    <w:rsid w:val="000B7ED6"/>
    <w:rsid w:val="000B7F6D"/>
    <w:rsid w:val="000C08AD"/>
    <w:rsid w:val="000C0FDA"/>
    <w:rsid w:val="000C1686"/>
    <w:rsid w:val="000C1F74"/>
    <w:rsid w:val="000C277D"/>
    <w:rsid w:val="000C291A"/>
    <w:rsid w:val="000C2EE3"/>
    <w:rsid w:val="000C3205"/>
    <w:rsid w:val="000C48C8"/>
    <w:rsid w:val="000C50BA"/>
    <w:rsid w:val="000C7F5D"/>
    <w:rsid w:val="000D0182"/>
    <w:rsid w:val="000D091D"/>
    <w:rsid w:val="000D0F56"/>
    <w:rsid w:val="000D171D"/>
    <w:rsid w:val="000D1D44"/>
    <w:rsid w:val="000D2434"/>
    <w:rsid w:val="000D2C95"/>
    <w:rsid w:val="000D5A8A"/>
    <w:rsid w:val="000D78A8"/>
    <w:rsid w:val="000E003A"/>
    <w:rsid w:val="000E38FC"/>
    <w:rsid w:val="000E4959"/>
    <w:rsid w:val="000E564D"/>
    <w:rsid w:val="000E7833"/>
    <w:rsid w:val="000F05E9"/>
    <w:rsid w:val="000F1CEE"/>
    <w:rsid w:val="000F2208"/>
    <w:rsid w:val="000F30C1"/>
    <w:rsid w:val="000F4A6D"/>
    <w:rsid w:val="000F4E3B"/>
    <w:rsid w:val="000F5032"/>
    <w:rsid w:val="000F5451"/>
    <w:rsid w:val="000F5BC8"/>
    <w:rsid w:val="000F6D18"/>
    <w:rsid w:val="000F76FF"/>
    <w:rsid w:val="00100997"/>
    <w:rsid w:val="00100F99"/>
    <w:rsid w:val="0010187F"/>
    <w:rsid w:val="00101A85"/>
    <w:rsid w:val="00103696"/>
    <w:rsid w:val="0010393E"/>
    <w:rsid w:val="00103BEF"/>
    <w:rsid w:val="00104092"/>
    <w:rsid w:val="00104145"/>
    <w:rsid w:val="0010490C"/>
    <w:rsid w:val="0010494F"/>
    <w:rsid w:val="001051E6"/>
    <w:rsid w:val="001052EF"/>
    <w:rsid w:val="00106323"/>
    <w:rsid w:val="001063F6"/>
    <w:rsid w:val="00107021"/>
    <w:rsid w:val="0011192C"/>
    <w:rsid w:val="00111C4E"/>
    <w:rsid w:val="00111D2B"/>
    <w:rsid w:val="00112074"/>
    <w:rsid w:val="0011475F"/>
    <w:rsid w:val="00115171"/>
    <w:rsid w:val="00115AD7"/>
    <w:rsid w:val="00115CF5"/>
    <w:rsid w:val="00115E5B"/>
    <w:rsid w:val="0011759F"/>
    <w:rsid w:val="001201D8"/>
    <w:rsid w:val="001210A0"/>
    <w:rsid w:val="001219FE"/>
    <w:rsid w:val="00121A43"/>
    <w:rsid w:val="00121BC7"/>
    <w:rsid w:val="00121C96"/>
    <w:rsid w:val="001236FD"/>
    <w:rsid w:val="00125AEA"/>
    <w:rsid w:val="00126D1E"/>
    <w:rsid w:val="00127618"/>
    <w:rsid w:val="001305F5"/>
    <w:rsid w:val="001318D5"/>
    <w:rsid w:val="00131B43"/>
    <w:rsid w:val="00131CC3"/>
    <w:rsid w:val="0013552E"/>
    <w:rsid w:val="001359F8"/>
    <w:rsid w:val="00136E08"/>
    <w:rsid w:val="001377DA"/>
    <w:rsid w:val="00140A7D"/>
    <w:rsid w:val="00140EA1"/>
    <w:rsid w:val="00141DD7"/>
    <w:rsid w:val="001432FB"/>
    <w:rsid w:val="001438B0"/>
    <w:rsid w:val="001449E2"/>
    <w:rsid w:val="00144F0C"/>
    <w:rsid w:val="00145892"/>
    <w:rsid w:val="001474A6"/>
    <w:rsid w:val="00151218"/>
    <w:rsid w:val="001529AE"/>
    <w:rsid w:val="0015435E"/>
    <w:rsid w:val="00154361"/>
    <w:rsid w:val="0015544C"/>
    <w:rsid w:val="00155D38"/>
    <w:rsid w:val="001562D0"/>
    <w:rsid w:val="00160335"/>
    <w:rsid w:val="001631F6"/>
    <w:rsid w:val="001635A6"/>
    <w:rsid w:val="00163BC5"/>
    <w:rsid w:val="00164024"/>
    <w:rsid w:val="00164C0A"/>
    <w:rsid w:val="00165245"/>
    <w:rsid w:val="00166595"/>
    <w:rsid w:val="00167A64"/>
    <w:rsid w:val="001701A4"/>
    <w:rsid w:val="001707B8"/>
    <w:rsid w:val="0017147F"/>
    <w:rsid w:val="00171A6C"/>
    <w:rsid w:val="00172DA1"/>
    <w:rsid w:val="00172F3E"/>
    <w:rsid w:val="00173CAB"/>
    <w:rsid w:val="00173DD6"/>
    <w:rsid w:val="00174CED"/>
    <w:rsid w:val="001758DB"/>
    <w:rsid w:val="00175954"/>
    <w:rsid w:val="00175E38"/>
    <w:rsid w:val="00175FAD"/>
    <w:rsid w:val="00176F23"/>
    <w:rsid w:val="001827A3"/>
    <w:rsid w:val="00182AE8"/>
    <w:rsid w:val="00182BF1"/>
    <w:rsid w:val="00184AFA"/>
    <w:rsid w:val="00184C0B"/>
    <w:rsid w:val="00186F9F"/>
    <w:rsid w:val="001870AA"/>
    <w:rsid w:val="001902D3"/>
    <w:rsid w:val="00190623"/>
    <w:rsid w:val="00191275"/>
    <w:rsid w:val="00193D4C"/>
    <w:rsid w:val="001945C4"/>
    <w:rsid w:val="0019513D"/>
    <w:rsid w:val="00196989"/>
    <w:rsid w:val="001974B1"/>
    <w:rsid w:val="001A07DC"/>
    <w:rsid w:val="001A0CA4"/>
    <w:rsid w:val="001A0D50"/>
    <w:rsid w:val="001A0DC8"/>
    <w:rsid w:val="001A1381"/>
    <w:rsid w:val="001A4D49"/>
    <w:rsid w:val="001A4E2E"/>
    <w:rsid w:val="001A5006"/>
    <w:rsid w:val="001A5701"/>
    <w:rsid w:val="001A5D3F"/>
    <w:rsid w:val="001A6787"/>
    <w:rsid w:val="001B066A"/>
    <w:rsid w:val="001B0FBD"/>
    <w:rsid w:val="001B34C7"/>
    <w:rsid w:val="001B3B74"/>
    <w:rsid w:val="001B3BAC"/>
    <w:rsid w:val="001B3E87"/>
    <w:rsid w:val="001B3ED9"/>
    <w:rsid w:val="001B3F87"/>
    <w:rsid w:val="001B4C89"/>
    <w:rsid w:val="001B5390"/>
    <w:rsid w:val="001B53FA"/>
    <w:rsid w:val="001B5B9D"/>
    <w:rsid w:val="001B5FDA"/>
    <w:rsid w:val="001B6E6F"/>
    <w:rsid w:val="001B7460"/>
    <w:rsid w:val="001C00AC"/>
    <w:rsid w:val="001C0446"/>
    <w:rsid w:val="001C07F4"/>
    <w:rsid w:val="001C0979"/>
    <w:rsid w:val="001C0BCF"/>
    <w:rsid w:val="001C110B"/>
    <w:rsid w:val="001C2BF2"/>
    <w:rsid w:val="001C2BFB"/>
    <w:rsid w:val="001C5D40"/>
    <w:rsid w:val="001C7800"/>
    <w:rsid w:val="001D05A6"/>
    <w:rsid w:val="001D0DEC"/>
    <w:rsid w:val="001D2610"/>
    <w:rsid w:val="001D3E4F"/>
    <w:rsid w:val="001D43BA"/>
    <w:rsid w:val="001D4AA5"/>
    <w:rsid w:val="001D4E7A"/>
    <w:rsid w:val="001D6534"/>
    <w:rsid w:val="001E00E8"/>
    <w:rsid w:val="001E2772"/>
    <w:rsid w:val="001E3792"/>
    <w:rsid w:val="001E4786"/>
    <w:rsid w:val="001E50B9"/>
    <w:rsid w:val="001E5BD5"/>
    <w:rsid w:val="001E7053"/>
    <w:rsid w:val="001E7834"/>
    <w:rsid w:val="001E7935"/>
    <w:rsid w:val="001E7E77"/>
    <w:rsid w:val="001E7F50"/>
    <w:rsid w:val="001F04F5"/>
    <w:rsid w:val="001F082F"/>
    <w:rsid w:val="001F0E3A"/>
    <w:rsid w:val="001F3E9C"/>
    <w:rsid w:val="001F4A52"/>
    <w:rsid w:val="001F4AF8"/>
    <w:rsid w:val="001F4F69"/>
    <w:rsid w:val="001F62C8"/>
    <w:rsid w:val="001F701B"/>
    <w:rsid w:val="00200225"/>
    <w:rsid w:val="0020160D"/>
    <w:rsid w:val="00202485"/>
    <w:rsid w:val="00203219"/>
    <w:rsid w:val="00203D5F"/>
    <w:rsid w:val="00203E5E"/>
    <w:rsid w:val="002044A8"/>
    <w:rsid w:val="002051DF"/>
    <w:rsid w:val="00206287"/>
    <w:rsid w:val="0020657B"/>
    <w:rsid w:val="002065CF"/>
    <w:rsid w:val="00206748"/>
    <w:rsid w:val="00210891"/>
    <w:rsid w:val="00210D22"/>
    <w:rsid w:val="00210E3D"/>
    <w:rsid w:val="00211DB8"/>
    <w:rsid w:val="0021321F"/>
    <w:rsid w:val="00215039"/>
    <w:rsid w:val="00216135"/>
    <w:rsid w:val="002219A3"/>
    <w:rsid w:val="00221C77"/>
    <w:rsid w:val="00222EF5"/>
    <w:rsid w:val="002235A9"/>
    <w:rsid w:val="002239D2"/>
    <w:rsid w:val="00224E51"/>
    <w:rsid w:val="00226E6F"/>
    <w:rsid w:val="0022721B"/>
    <w:rsid w:val="002300E3"/>
    <w:rsid w:val="00231F28"/>
    <w:rsid w:val="002323CA"/>
    <w:rsid w:val="0023297A"/>
    <w:rsid w:val="00232A75"/>
    <w:rsid w:val="0023348A"/>
    <w:rsid w:val="00234DBB"/>
    <w:rsid w:val="002359F1"/>
    <w:rsid w:val="00235AF7"/>
    <w:rsid w:val="00235B28"/>
    <w:rsid w:val="00235FB0"/>
    <w:rsid w:val="0023625E"/>
    <w:rsid w:val="0023748F"/>
    <w:rsid w:val="0024060C"/>
    <w:rsid w:val="00240902"/>
    <w:rsid w:val="00241540"/>
    <w:rsid w:val="00244209"/>
    <w:rsid w:val="00245588"/>
    <w:rsid w:val="002471DC"/>
    <w:rsid w:val="00250260"/>
    <w:rsid w:val="00250AD5"/>
    <w:rsid w:val="00254272"/>
    <w:rsid w:val="00254958"/>
    <w:rsid w:val="00255392"/>
    <w:rsid w:val="0025790C"/>
    <w:rsid w:val="002619D7"/>
    <w:rsid w:val="002624D4"/>
    <w:rsid w:val="00264926"/>
    <w:rsid w:val="00265319"/>
    <w:rsid w:val="00265E04"/>
    <w:rsid w:val="002661A5"/>
    <w:rsid w:val="00266B57"/>
    <w:rsid w:val="00270227"/>
    <w:rsid w:val="00272C3B"/>
    <w:rsid w:val="00272CB1"/>
    <w:rsid w:val="002735DB"/>
    <w:rsid w:val="00273636"/>
    <w:rsid w:val="00274189"/>
    <w:rsid w:val="00274CDD"/>
    <w:rsid w:val="00277160"/>
    <w:rsid w:val="0028052A"/>
    <w:rsid w:val="0028054B"/>
    <w:rsid w:val="00282071"/>
    <w:rsid w:val="0028310B"/>
    <w:rsid w:val="002835E0"/>
    <w:rsid w:val="00284708"/>
    <w:rsid w:val="00287B46"/>
    <w:rsid w:val="0029010F"/>
    <w:rsid w:val="002919A3"/>
    <w:rsid w:val="002929D8"/>
    <w:rsid w:val="00294459"/>
    <w:rsid w:val="002944BE"/>
    <w:rsid w:val="002946DD"/>
    <w:rsid w:val="00295C67"/>
    <w:rsid w:val="0029613D"/>
    <w:rsid w:val="002968A4"/>
    <w:rsid w:val="00297045"/>
    <w:rsid w:val="002A051B"/>
    <w:rsid w:val="002A1578"/>
    <w:rsid w:val="002A22B7"/>
    <w:rsid w:val="002A3EAA"/>
    <w:rsid w:val="002A4238"/>
    <w:rsid w:val="002A5170"/>
    <w:rsid w:val="002A5A04"/>
    <w:rsid w:val="002A5D45"/>
    <w:rsid w:val="002A6168"/>
    <w:rsid w:val="002B1C7D"/>
    <w:rsid w:val="002B2711"/>
    <w:rsid w:val="002B2854"/>
    <w:rsid w:val="002B315D"/>
    <w:rsid w:val="002B3827"/>
    <w:rsid w:val="002B4CE9"/>
    <w:rsid w:val="002C0B6D"/>
    <w:rsid w:val="002C1BA1"/>
    <w:rsid w:val="002C2160"/>
    <w:rsid w:val="002C2369"/>
    <w:rsid w:val="002C27C8"/>
    <w:rsid w:val="002C344D"/>
    <w:rsid w:val="002C3521"/>
    <w:rsid w:val="002C3B0A"/>
    <w:rsid w:val="002C3B3A"/>
    <w:rsid w:val="002C50FF"/>
    <w:rsid w:val="002C58B7"/>
    <w:rsid w:val="002C64F2"/>
    <w:rsid w:val="002C74C1"/>
    <w:rsid w:val="002C7778"/>
    <w:rsid w:val="002C7A20"/>
    <w:rsid w:val="002D0D5E"/>
    <w:rsid w:val="002D15C0"/>
    <w:rsid w:val="002D18F0"/>
    <w:rsid w:val="002D1E30"/>
    <w:rsid w:val="002D2E69"/>
    <w:rsid w:val="002D393A"/>
    <w:rsid w:val="002D5EE4"/>
    <w:rsid w:val="002D66FD"/>
    <w:rsid w:val="002D6F93"/>
    <w:rsid w:val="002D7E41"/>
    <w:rsid w:val="002E141F"/>
    <w:rsid w:val="002E1FD1"/>
    <w:rsid w:val="002E214B"/>
    <w:rsid w:val="002E2C52"/>
    <w:rsid w:val="002E4358"/>
    <w:rsid w:val="002E44C6"/>
    <w:rsid w:val="002E5034"/>
    <w:rsid w:val="002E5A29"/>
    <w:rsid w:val="002F13CB"/>
    <w:rsid w:val="002F17BB"/>
    <w:rsid w:val="002F1EC2"/>
    <w:rsid w:val="002F21D8"/>
    <w:rsid w:val="002F2209"/>
    <w:rsid w:val="002F307C"/>
    <w:rsid w:val="002F35B2"/>
    <w:rsid w:val="002F5252"/>
    <w:rsid w:val="002F5697"/>
    <w:rsid w:val="002F5871"/>
    <w:rsid w:val="002F6D04"/>
    <w:rsid w:val="002F6ED1"/>
    <w:rsid w:val="00300467"/>
    <w:rsid w:val="003022D4"/>
    <w:rsid w:val="003022FF"/>
    <w:rsid w:val="00303A29"/>
    <w:rsid w:val="00303BA7"/>
    <w:rsid w:val="003041BE"/>
    <w:rsid w:val="00304446"/>
    <w:rsid w:val="0030479F"/>
    <w:rsid w:val="003049D7"/>
    <w:rsid w:val="00304D36"/>
    <w:rsid w:val="00304E50"/>
    <w:rsid w:val="0030576B"/>
    <w:rsid w:val="0030598B"/>
    <w:rsid w:val="00305D23"/>
    <w:rsid w:val="00307D4A"/>
    <w:rsid w:val="00310106"/>
    <w:rsid w:val="0031183C"/>
    <w:rsid w:val="003120EB"/>
    <w:rsid w:val="0031223B"/>
    <w:rsid w:val="00312F50"/>
    <w:rsid w:val="00314570"/>
    <w:rsid w:val="003145B0"/>
    <w:rsid w:val="00314D4E"/>
    <w:rsid w:val="00315152"/>
    <w:rsid w:val="00316313"/>
    <w:rsid w:val="00317052"/>
    <w:rsid w:val="003173F8"/>
    <w:rsid w:val="003176B4"/>
    <w:rsid w:val="003179C6"/>
    <w:rsid w:val="00320420"/>
    <w:rsid w:val="00320B6B"/>
    <w:rsid w:val="003220B6"/>
    <w:rsid w:val="00322560"/>
    <w:rsid w:val="00323FE7"/>
    <w:rsid w:val="003258A6"/>
    <w:rsid w:val="00326092"/>
    <w:rsid w:val="0032614D"/>
    <w:rsid w:val="00327450"/>
    <w:rsid w:val="00330B80"/>
    <w:rsid w:val="003312B1"/>
    <w:rsid w:val="003314BC"/>
    <w:rsid w:val="0033277C"/>
    <w:rsid w:val="003346D9"/>
    <w:rsid w:val="003353DB"/>
    <w:rsid w:val="003355BB"/>
    <w:rsid w:val="00336331"/>
    <w:rsid w:val="00336EDF"/>
    <w:rsid w:val="00337E95"/>
    <w:rsid w:val="003405A7"/>
    <w:rsid w:val="0034065B"/>
    <w:rsid w:val="00342212"/>
    <w:rsid w:val="0034228F"/>
    <w:rsid w:val="00342B7F"/>
    <w:rsid w:val="00344824"/>
    <w:rsid w:val="00345709"/>
    <w:rsid w:val="00345BFD"/>
    <w:rsid w:val="003474FF"/>
    <w:rsid w:val="003477ED"/>
    <w:rsid w:val="00347A9A"/>
    <w:rsid w:val="00350A61"/>
    <w:rsid w:val="00351CFB"/>
    <w:rsid w:val="003548CA"/>
    <w:rsid w:val="00355004"/>
    <w:rsid w:val="003554EF"/>
    <w:rsid w:val="003560EF"/>
    <w:rsid w:val="003569F7"/>
    <w:rsid w:val="003576D0"/>
    <w:rsid w:val="00357CC7"/>
    <w:rsid w:val="0036057F"/>
    <w:rsid w:val="00360AC4"/>
    <w:rsid w:val="00360DFB"/>
    <w:rsid w:val="00361C76"/>
    <w:rsid w:val="003623D5"/>
    <w:rsid w:val="0036498F"/>
    <w:rsid w:val="00364E4F"/>
    <w:rsid w:val="00365E22"/>
    <w:rsid w:val="00366A1B"/>
    <w:rsid w:val="00366EF8"/>
    <w:rsid w:val="003702D6"/>
    <w:rsid w:val="003704A4"/>
    <w:rsid w:val="003719EF"/>
    <w:rsid w:val="00371A4F"/>
    <w:rsid w:val="003720E3"/>
    <w:rsid w:val="00372B5D"/>
    <w:rsid w:val="00374C02"/>
    <w:rsid w:val="003761B9"/>
    <w:rsid w:val="003764F0"/>
    <w:rsid w:val="00376F8B"/>
    <w:rsid w:val="00377787"/>
    <w:rsid w:val="00377A1B"/>
    <w:rsid w:val="00377D11"/>
    <w:rsid w:val="00380A32"/>
    <w:rsid w:val="00381BD5"/>
    <w:rsid w:val="00381C04"/>
    <w:rsid w:val="00381F32"/>
    <w:rsid w:val="00382603"/>
    <w:rsid w:val="00382652"/>
    <w:rsid w:val="00382ED2"/>
    <w:rsid w:val="0038335F"/>
    <w:rsid w:val="00383D7D"/>
    <w:rsid w:val="003849A5"/>
    <w:rsid w:val="00384A29"/>
    <w:rsid w:val="00384BEF"/>
    <w:rsid w:val="0038584F"/>
    <w:rsid w:val="0038592F"/>
    <w:rsid w:val="00385DC0"/>
    <w:rsid w:val="00386EEF"/>
    <w:rsid w:val="003874FE"/>
    <w:rsid w:val="00390B33"/>
    <w:rsid w:val="0039108F"/>
    <w:rsid w:val="00391467"/>
    <w:rsid w:val="00391C3D"/>
    <w:rsid w:val="0039231A"/>
    <w:rsid w:val="00393E37"/>
    <w:rsid w:val="00397421"/>
    <w:rsid w:val="003A0ADA"/>
    <w:rsid w:val="003A0E17"/>
    <w:rsid w:val="003A3215"/>
    <w:rsid w:val="003A32CE"/>
    <w:rsid w:val="003A42B6"/>
    <w:rsid w:val="003A47DA"/>
    <w:rsid w:val="003A589D"/>
    <w:rsid w:val="003A5E34"/>
    <w:rsid w:val="003A64A1"/>
    <w:rsid w:val="003A6539"/>
    <w:rsid w:val="003A6DB9"/>
    <w:rsid w:val="003B0BAB"/>
    <w:rsid w:val="003B1B05"/>
    <w:rsid w:val="003B1C25"/>
    <w:rsid w:val="003B36D6"/>
    <w:rsid w:val="003B3796"/>
    <w:rsid w:val="003B4B99"/>
    <w:rsid w:val="003B4DF2"/>
    <w:rsid w:val="003B5877"/>
    <w:rsid w:val="003B58B9"/>
    <w:rsid w:val="003B5BE9"/>
    <w:rsid w:val="003B65BA"/>
    <w:rsid w:val="003B6637"/>
    <w:rsid w:val="003B76A4"/>
    <w:rsid w:val="003C2056"/>
    <w:rsid w:val="003C2179"/>
    <w:rsid w:val="003C3214"/>
    <w:rsid w:val="003C39CD"/>
    <w:rsid w:val="003C4A23"/>
    <w:rsid w:val="003C5BD7"/>
    <w:rsid w:val="003C6077"/>
    <w:rsid w:val="003C7A8C"/>
    <w:rsid w:val="003D1511"/>
    <w:rsid w:val="003D1D1C"/>
    <w:rsid w:val="003D2B52"/>
    <w:rsid w:val="003D372E"/>
    <w:rsid w:val="003D3868"/>
    <w:rsid w:val="003D4EA4"/>
    <w:rsid w:val="003D4F58"/>
    <w:rsid w:val="003D631C"/>
    <w:rsid w:val="003E399C"/>
    <w:rsid w:val="003E53C6"/>
    <w:rsid w:val="003E569B"/>
    <w:rsid w:val="003E5759"/>
    <w:rsid w:val="003E5AA0"/>
    <w:rsid w:val="003E6C1A"/>
    <w:rsid w:val="003E7D4B"/>
    <w:rsid w:val="003F079D"/>
    <w:rsid w:val="003F1011"/>
    <w:rsid w:val="003F1B1E"/>
    <w:rsid w:val="003F1D41"/>
    <w:rsid w:val="003F1DDE"/>
    <w:rsid w:val="003F1E33"/>
    <w:rsid w:val="003F21FF"/>
    <w:rsid w:val="003F3440"/>
    <w:rsid w:val="003F3F5E"/>
    <w:rsid w:val="003F40F1"/>
    <w:rsid w:val="003F47DB"/>
    <w:rsid w:val="003F49BC"/>
    <w:rsid w:val="003F5042"/>
    <w:rsid w:val="003F5A8C"/>
    <w:rsid w:val="003F5C51"/>
    <w:rsid w:val="003F6569"/>
    <w:rsid w:val="003F683A"/>
    <w:rsid w:val="003F70CF"/>
    <w:rsid w:val="00400EF2"/>
    <w:rsid w:val="00403A03"/>
    <w:rsid w:val="0040535E"/>
    <w:rsid w:val="004056DD"/>
    <w:rsid w:val="004074BA"/>
    <w:rsid w:val="004078A5"/>
    <w:rsid w:val="0041183F"/>
    <w:rsid w:val="0041480A"/>
    <w:rsid w:val="00417907"/>
    <w:rsid w:val="00417C27"/>
    <w:rsid w:val="0042116B"/>
    <w:rsid w:val="0042150C"/>
    <w:rsid w:val="00421CD1"/>
    <w:rsid w:val="00422A5E"/>
    <w:rsid w:val="00423A88"/>
    <w:rsid w:val="00423DCE"/>
    <w:rsid w:val="00425435"/>
    <w:rsid w:val="004258C0"/>
    <w:rsid w:val="00426168"/>
    <w:rsid w:val="0043011A"/>
    <w:rsid w:val="004301F7"/>
    <w:rsid w:val="004303D8"/>
    <w:rsid w:val="004318AD"/>
    <w:rsid w:val="0043262A"/>
    <w:rsid w:val="00432D37"/>
    <w:rsid w:val="00432DFF"/>
    <w:rsid w:val="004338F1"/>
    <w:rsid w:val="00433BCA"/>
    <w:rsid w:val="00434657"/>
    <w:rsid w:val="00434A07"/>
    <w:rsid w:val="00440386"/>
    <w:rsid w:val="004422BD"/>
    <w:rsid w:val="004427E0"/>
    <w:rsid w:val="00445EEF"/>
    <w:rsid w:val="00446765"/>
    <w:rsid w:val="00447302"/>
    <w:rsid w:val="00450793"/>
    <w:rsid w:val="004527ED"/>
    <w:rsid w:val="004539A4"/>
    <w:rsid w:val="00453ADC"/>
    <w:rsid w:val="004545C7"/>
    <w:rsid w:val="00455EC3"/>
    <w:rsid w:val="0045682A"/>
    <w:rsid w:val="004600F6"/>
    <w:rsid w:val="0046093B"/>
    <w:rsid w:val="0046161F"/>
    <w:rsid w:val="004617CB"/>
    <w:rsid w:val="00461FB5"/>
    <w:rsid w:val="004621DE"/>
    <w:rsid w:val="0046341C"/>
    <w:rsid w:val="00464121"/>
    <w:rsid w:val="00464148"/>
    <w:rsid w:val="0046532A"/>
    <w:rsid w:val="004654E4"/>
    <w:rsid w:val="00465876"/>
    <w:rsid w:val="0046597F"/>
    <w:rsid w:val="00466D2A"/>
    <w:rsid w:val="00471F8B"/>
    <w:rsid w:val="004734E3"/>
    <w:rsid w:val="00473BBF"/>
    <w:rsid w:val="00474307"/>
    <w:rsid w:val="00474B0A"/>
    <w:rsid w:val="00476023"/>
    <w:rsid w:val="00476605"/>
    <w:rsid w:val="00476709"/>
    <w:rsid w:val="00477280"/>
    <w:rsid w:val="00477440"/>
    <w:rsid w:val="00477D07"/>
    <w:rsid w:val="00481B5A"/>
    <w:rsid w:val="00483A77"/>
    <w:rsid w:val="004841F4"/>
    <w:rsid w:val="00484963"/>
    <w:rsid w:val="00484B0A"/>
    <w:rsid w:val="004858DC"/>
    <w:rsid w:val="00485C2D"/>
    <w:rsid w:val="00485CBC"/>
    <w:rsid w:val="004868D5"/>
    <w:rsid w:val="00486C07"/>
    <w:rsid w:val="0049012E"/>
    <w:rsid w:val="0049222C"/>
    <w:rsid w:val="00492428"/>
    <w:rsid w:val="00493F23"/>
    <w:rsid w:val="00494382"/>
    <w:rsid w:val="00495A10"/>
    <w:rsid w:val="004962C8"/>
    <w:rsid w:val="00496917"/>
    <w:rsid w:val="00496999"/>
    <w:rsid w:val="00496CE1"/>
    <w:rsid w:val="004972CE"/>
    <w:rsid w:val="004979B4"/>
    <w:rsid w:val="00497D6D"/>
    <w:rsid w:val="004A0105"/>
    <w:rsid w:val="004A03D2"/>
    <w:rsid w:val="004A18E1"/>
    <w:rsid w:val="004A1BF5"/>
    <w:rsid w:val="004A26D6"/>
    <w:rsid w:val="004A3F43"/>
    <w:rsid w:val="004A5549"/>
    <w:rsid w:val="004A624A"/>
    <w:rsid w:val="004B050D"/>
    <w:rsid w:val="004B1099"/>
    <w:rsid w:val="004B2269"/>
    <w:rsid w:val="004B28CF"/>
    <w:rsid w:val="004B3A91"/>
    <w:rsid w:val="004B4AD3"/>
    <w:rsid w:val="004B79A1"/>
    <w:rsid w:val="004C0C04"/>
    <w:rsid w:val="004C0FFA"/>
    <w:rsid w:val="004C105C"/>
    <w:rsid w:val="004C1247"/>
    <w:rsid w:val="004C1C21"/>
    <w:rsid w:val="004C1C49"/>
    <w:rsid w:val="004C2194"/>
    <w:rsid w:val="004C23B9"/>
    <w:rsid w:val="004C2B54"/>
    <w:rsid w:val="004C3072"/>
    <w:rsid w:val="004C3228"/>
    <w:rsid w:val="004C325E"/>
    <w:rsid w:val="004C36F9"/>
    <w:rsid w:val="004C66E8"/>
    <w:rsid w:val="004C7077"/>
    <w:rsid w:val="004C7A07"/>
    <w:rsid w:val="004D07A3"/>
    <w:rsid w:val="004D261B"/>
    <w:rsid w:val="004D2799"/>
    <w:rsid w:val="004D31C7"/>
    <w:rsid w:val="004D4121"/>
    <w:rsid w:val="004D4867"/>
    <w:rsid w:val="004D5E84"/>
    <w:rsid w:val="004D5FCF"/>
    <w:rsid w:val="004D75F7"/>
    <w:rsid w:val="004D7DD1"/>
    <w:rsid w:val="004E0D65"/>
    <w:rsid w:val="004E19B1"/>
    <w:rsid w:val="004E32B6"/>
    <w:rsid w:val="004E3319"/>
    <w:rsid w:val="004E7CB4"/>
    <w:rsid w:val="004F10F5"/>
    <w:rsid w:val="004F3246"/>
    <w:rsid w:val="004F3B00"/>
    <w:rsid w:val="004F5090"/>
    <w:rsid w:val="004F5F0F"/>
    <w:rsid w:val="004F6817"/>
    <w:rsid w:val="004F781D"/>
    <w:rsid w:val="0050040A"/>
    <w:rsid w:val="0050074E"/>
    <w:rsid w:val="00501AFD"/>
    <w:rsid w:val="005032F5"/>
    <w:rsid w:val="005049B8"/>
    <w:rsid w:val="005049C6"/>
    <w:rsid w:val="005051F6"/>
    <w:rsid w:val="00505A26"/>
    <w:rsid w:val="00506F6B"/>
    <w:rsid w:val="00507AC4"/>
    <w:rsid w:val="00507BD4"/>
    <w:rsid w:val="00510767"/>
    <w:rsid w:val="00510F2E"/>
    <w:rsid w:val="005131DE"/>
    <w:rsid w:val="005133DA"/>
    <w:rsid w:val="0051389D"/>
    <w:rsid w:val="00515EDB"/>
    <w:rsid w:val="00516AD8"/>
    <w:rsid w:val="005175AA"/>
    <w:rsid w:val="00517828"/>
    <w:rsid w:val="00522F3B"/>
    <w:rsid w:val="00523B19"/>
    <w:rsid w:val="00524D60"/>
    <w:rsid w:val="0052501A"/>
    <w:rsid w:val="00525152"/>
    <w:rsid w:val="00526BFE"/>
    <w:rsid w:val="00527A02"/>
    <w:rsid w:val="00527B33"/>
    <w:rsid w:val="00530E0B"/>
    <w:rsid w:val="00531365"/>
    <w:rsid w:val="00531659"/>
    <w:rsid w:val="00531E75"/>
    <w:rsid w:val="00532992"/>
    <w:rsid w:val="00534093"/>
    <w:rsid w:val="005343B9"/>
    <w:rsid w:val="005355C8"/>
    <w:rsid w:val="00535B2D"/>
    <w:rsid w:val="0053614C"/>
    <w:rsid w:val="00536AAC"/>
    <w:rsid w:val="00540197"/>
    <w:rsid w:val="00540545"/>
    <w:rsid w:val="005419CC"/>
    <w:rsid w:val="00543035"/>
    <w:rsid w:val="00550038"/>
    <w:rsid w:val="00550B20"/>
    <w:rsid w:val="0055118F"/>
    <w:rsid w:val="00553A6A"/>
    <w:rsid w:val="005541D6"/>
    <w:rsid w:val="00554217"/>
    <w:rsid w:val="00555045"/>
    <w:rsid w:val="00555148"/>
    <w:rsid w:val="00556881"/>
    <w:rsid w:val="00556DDF"/>
    <w:rsid w:val="00557235"/>
    <w:rsid w:val="0055770F"/>
    <w:rsid w:val="005609E8"/>
    <w:rsid w:val="00560FC4"/>
    <w:rsid w:val="005615DC"/>
    <w:rsid w:val="005626E2"/>
    <w:rsid w:val="0056275E"/>
    <w:rsid w:val="0056369D"/>
    <w:rsid w:val="005640BA"/>
    <w:rsid w:val="0056580C"/>
    <w:rsid w:val="00565F19"/>
    <w:rsid w:val="0056738D"/>
    <w:rsid w:val="00567998"/>
    <w:rsid w:val="005719A3"/>
    <w:rsid w:val="005719DE"/>
    <w:rsid w:val="00571BCC"/>
    <w:rsid w:val="00572EDE"/>
    <w:rsid w:val="00576B25"/>
    <w:rsid w:val="0057721F"/>
    <w:rsid w:val="0058099A"/>
    <w:rsid w:val="005815FE"/>
    <w:rsid w:val="005826D8"/>
    <w:rsid w:val="0058298F"/>
    <w:rsid w:val="00582D09"/>
    <w:rsid w:val="00583420"/>
    <w:rsid w:val="00585482"/>
    <w:rsid w:val="00585F8F"/>
    <w:rsid w:val="005860E0"/>
    <w:rsid w:val="0058674E"/>
    <w:rsid w:val="00586C92"/>
    <w:rsid w:val="0058756A"/>
    <w:rsid w:val="005878F1"/>
    <w:rsid w:val="005905E2"/>
    <w:rsid w:val="0059072B"/>
    <w:rsid w:val="00592B72"/>
    <w:rsid w:val="00593769"/>
    <w:rsid w:val="00593972"/>
    <w:rsid w:val="0059436A"/>
    <w:rsid w:val="00594B14"/>
    <w:rsid w:val="00594C9B"/>
    <w:rsid w:val="005959EB"/>
    <w:rsid w:val="00595A5D"/>
    <w:rsid w:val="00596880"/>
    <w:rsid w:val="005A0245"/>
    <w:rsid w:val="005A1120"/>
    <w:rsid w:val="005A1DA1"/>
    <w:rsid w:val="005A1F2B"/>
    <w:rsid w:val="005A1F4D"/>
    <w:rsid w:val="005A234E"/>
    <w:rsid w:val="005A36D1"/>
    <w:rsid w:val="005A3DB9"/>
    <w:rsid w:val="005A49A8"/>
    <w:rsid w:val="005A572C"/>
    <w:rsid w:val="005A6D4E"/>
    <w:rsid w:val="005B040A"/>
    <w:rsid w:val="005B0A1F"/>
    <w:rsid w:val="005B0B1B"/>
    <w:rsid w:val="005B131D"/>
    <w:rsid w:val="005B362D"/>
    <w:rsid w:val="005B5491"/>
    <w:rsid w:val="005B55B5"/>
    <w:rsid w:val="005C087A"/>
    <w:rsid w:val="005C2279"/>
    <w:rsid w:val="005C2B1C"/>
    <w:rsid w:val="005C3FC4"/>
    <w:rsid w:val="005C4367"/>
    <w:rsid w:val="005C4714"/>
    <w:rsid w:val="005C5916"/>
    <w:rsid w:val="005C5F6F"/>
    <w:rsid w:val="005C6C9B"/>
    <w:rsid w:val="005D09C4"/>
    <w:rsid w:val="005D0C0D"/>
    <w:rsid w:val="005D3693"/>
    <w:rsid w:val="005D370B"/>
    <w:rsid w:val="005D41F4"/>
    <w:rsid w:val="005D50E8"/>
    <w:rsid w:val="005D5C0F"/>
    <w:rsid w:val="005D62BC"/>
    <w:rsid w:val="005D6DB9"/>
    <w:rsid w:val="005D7B11"/>
    <w:rsid w:val="005E1B60"/>
    <w:rsid w:val="005E3635"/>
    <w:rsid w:val="005E3F51"/>
    <w:rsid w:val="005E594D"/>
    <w:rsid w:val="005E79A2"/>
    <w:rsid w:val="005E7AB2"/>
    <w:rsid w:val="005E7F4E"/>
    <w:rsid w:val="005E7F58"/>
    <w:rsid w:val="005F13CC"/>
    <w:rsid w:val="005F2199"/>
    <w:rsid w:val="005F22A0"/>
    <w:rsid w:val="005F3BA7"/>
    <w:rsid w:val="005F3CE8"/>
    <w:rsid w:val="005F541F"/>
    <w:rsid w:val="005F546C"/>
    <w:rsid w:val="005F7333"/>
    <w:rsid w:val="005F73E2"/>
    <w:rsid w:val="006005FC"/>
    <w:rsid w:val="00600CC6"/>
    <w:rsid w:val="0060199F"/>
    <w:rsid w:val="00602937"/>
    <w:rsid w:val="0060299B"/>
    <w:rsid w:val="00602BA0"/>
    <w:rsid w:val="00602BB9"/>
    <w:rsid w:val="00603219"/>
    <w:rsid w:val="0060418E"/>
    <w:rsid w:val="0060480B"/>
    <w:rsid w:val="006053A6"/>
    <w:rsid w:val="00606252"/>
    <w:rsid w:val="00606C26"/>
    <w:rsid w:val="0060740F"/>
    <w:rsid w:val="006112EB"/>
    <w:rsid w:val="0061144C"/>
    <w:rsid w:val="006124FB"/>
    <w:rsid w:val="00612D24"/>
    <w:rsid w:val="0061469C"/>
    <w:rsid w:val="006146F9"/>
    <w:rsid w:val="00615C77"/>
    <w:rsid w:val="00615D19"/>
    <w:rsid w:val="006161FF"/>
    <w:rsid w:val="00616AFF"/>
    <w:rsid w:val="006175D3"/>
    <w:rsid w:val="006176FF"/>
    <w:rsid w:val="006209D9"/>
    <w:rsid w:val="00620EF7"/>
    <w:rsid w:val="006228E8"/>
    <w:rsid w:val="006232E9"/>
    <w:rsid w:val="0062678E"/>
    <w:rsid w:val="00627A16"/>
    <w:rsid w:val="00627C3B"/>
    <w:rsid w:val="006306F7"/>
    <w:rsid w:val="00630800"/>
    <w:rsid w:val="006311DF"/>
    <w:rsid w:val="00633741"/>
    <w:rsid w:val="00633BA3"/>
    <w:rsid w:val="00633E65"/>
    <w:rsid w:val="0063416B"/>
    <w:rsid w:val="00634303"/>
    <w:rsid w:val="00634415"/>
    <w:rsid w:val="00634582"/>
    <w:rsid w:val="00635018"/>
    <w:rsid w:val="00635FBE"/>
    <w:rsid w:val="00641E07"/>
    <w:rsid w:val="00642B31"/>
    <w:rsid w:val="00644646"/>
    <w:rsid w:val="00644DA1"/>
    <w:rsid w:val="00646790"/>
    <w:rsid w:val="00647487"/>
    <w:rsid w:val="006477B2"/>
    <w:rsid w:val="0065035E"/>
    <w:rsid w:val="00650B6A"/>
    <w:rsid w:val="00651BF2"/>
    <w:rsid w:val="0065255B"/>
    <w:rsid w:val="00652560"/>
    <w:rsid w:val="00652904"/>
    <w:rsid w:val="00652C3C"/>
    <w:rsid w:val="00653230"/>
    <w:rsid w:val="00653F9D"/>
    <w:rsid w:val="00653FC2"/>
    <w:rsid w:val="0065520F"/>
    <w:rsid w:val="006558BD"/>
    <w:rsid w:val="00656291"/>
    <w:rsid w:val="006563C7"/>
    <w:rsid w:val="00656AF6"/>
    <w:rsid w:val="00656F21"/>
    <w:rsid w:val="00657375"/>
    <w:rsid w:val="0066181A"/>
    <w:rsid w:val="006618DD"/>
    <w:rsid w:val="00661BB8"/>
    <w:rsid w:val="00661F0C"/>
    <w:rsid w:val="006621B1"/>
    <w:rsid w:val="00662A09"/>
    <w:rsid w:val="006636B6"/>
    <w:rsid w:val="0066429E"/>
    <w:rsid w:val="00664E1D"/>
    <w:rsid w:val="00665574"/>
    <w:rsid w:val="00667DB1"/>
    <w:rsid w:val="006700FE"/>
    <w:rsid w:val="00670C8F"/>
    <w:rsid w:val="0067110A"/>
    <w:rsid w:val="006722AE"/>
    <w:rsid w:val="00672A67"/>
    <w:rsid w:val="00673051"/>
    <w:rsid w:val="00673381"/>
    <w:rsid w:val="006756DE"/>
    <w:rsid w:val="00676570"/>
    <w:rsid w:val="006801A0"/>
    <w:rsid w:val="00680C44"/>
    <w:rsid w:val="00681451"/>
    <w:rsid w:val="00682104"/>
    <w:rsid w:val="006828A5"/>
    <w:rsid w:val="0068444F"/>
    <w:rsid w:val="00685025"/>
    <w:rsid w:val="00686894"/>
    <w:rsid w:val="00686D90"/>
    <w:rsid w:val="00690255"/>
    <w:rsid w:val="00693C11"/>
    <w:rsid w:val="006940FC"/>
    <w:rsid w:val="006941A7"/>
    <w:rsid w:val="0069423F"/>
    <w:rsid w:val="006957FA"/>
    <w:rsid w:val="006963B6"/>
    <w:rsid w:val="00697387"/>
    <w:rsid w:val="006974C6"/>
    <w:rsid w:val="006975E5"/>
    <w:rsid w:val="006A3E31"/>
    <w:rsid w:val="006A3E42"/>
    <w:rsid w:val="006A5E1E"/>
    <w:rsid w:val="006A63F6"/>
    <w:rsid w:val="006A647D"/>
    <w:rsid w:val="006A747A"/>
    <w:rsid w:val="006B2A2F"/>
    <w:rsid w:val="006B3CA3"/>
    <w:rsid w:val="006B4320"/>
    <w:rsid w:val="006B514E"/>
    <w:rsid w:val="006B5805"/>
    <w:rsid w:val="006B6111"/>
    <w:rsid w:val="006B693A"/>
    <w:rsid w:val="006B730A"/>
    <w:rsid w:val="006C185E"/>
    <w:rsid w:val="006C41CC"/>
    <w:rsid w:val="006C5697"/>
    <w:rsid w:val="006C6418"/>
    <w:rsid w:val="006C68E1"/>
    <w:rsid w:val="006C6F68"/>
    <w:rsid w:val="006C730C"/>
    <w:rsid w:val="006D0384"/>
    <w:rsid w:val="006D0C1E"/>
    <w:rsid w:val="006D1629"/>
    <w:rsid w:val="006D504A"/>
    <w:rsid w:val="006D5B6D"/>
    <w:rsid w:val="006D5C2C"/>
    <w:rsid w:val="006D72F3"/>
    <w:rsid w:val="006D733D"/>
    <w:rsid w:val="006E0D33"/>
    <w:rsid w:val="006E27FB"/>
    <w:rsid w:val="006E2C02"/>
    <w:rsid w:val="006E2FF5"/>
    <w:rsid w:val="006F0946"/>
    <w:rsid w:val="006F16DE"/>
    <w:rsid w:val="006F1B30"/>
    <w:rsid w:val="006F1F40"/>
    <w:rsid w:val="006F4759"/>
    <w:rsid w:val="006F4F50"/>
    <w:rsid w:val="006F5269"/>
    <w:rsid w:val="006F59BC"/>
    <w:rsid w:val="006F6105"/>
    <w:rsid w:val="006F6CD5"/>
    <w:rsid w:val="006F7DD2"/>
    <w:rsid w:val="00700227"/>
    <w:rsid w:val="0070238E"/>
    <w:rsid w:val="00702554"/>
    <w:rsid w:val="0070268A"/>
    <w:rsid w:val="00703A74"/>
    <w:rsid w:val="007047A8"/>
    <w:rsid w:val="007050E9"/>
    <w:rsid w:val="0070584F"/>
    <w:rsid w:val="00706E8D"/>
    <w:rsid w:val="007100C5"/>
    <w:rsid w:val="0071170D"/>
    <w:rsid w:val="00712470"/>
    <w:rsid w:val="007132D0"/>
    <w:rsid w:val="00715927"/>
    <w:rsid w:val="00715FBA"/>
    <w:rsid w:val="007163B0"/>
    <w:rsid w:val="007202D7"/>
    <w:rsid w:val="007206E3"/>
    <w:rsid w:val="00720BA1"/>
    <w:rsid w:val="0072153C"/>
    <w:rsid w:val="007218D9"/>
    <w:rsid w:val="00722805"/>
    <w:rsid w:val="007234BF"/>
    <w:rsid w:val="00725E25"/>
    <w:rsid w:val="00726F93"/>
    <w:rsid w:val="0072792B"/>
    <w:rsid w:val="00730732"/>
    <w:rsid w:val="00731009"/>
    <w:rsid w:val="00731C0E"/>
    <w:rsid w:val="0073225B"/>
    <w:rsid w:val="0073226E"/>
    <w:rsid w:val="00732AAF"/>
    <w:rsid w:val="00733B68"/>
    <w:rsid w:val="007340ED"/>
    <w:rsid w:val="00734EA8"/>
    <w:rsid w:val="007354C9"/>
    <w:rsid w:val="007359C3"/>
    <w:rsid w:val="007368F0"/>
    <w:rsid w:val="007369E5"/>
    <w:rsid w:val="00736A53"/>
    <w:rsid w:val="00736AE7"/>
    <w:rsid w:val="00737AC1"/>
    <w:rsid w:val="007405BB"/>
    <w:rsid w:val="00742D5F"/>
    <w:rsid w:val="00743E28"/>
    <w:rsid w:val="00744B31"/>
    <w:rsid w:val="007451A3"/>
    <w:rsid w:val="00747DFD"/>
    <w:rsid w:val="00747EBA"/>
    <w:rsid w:val="00751EBE"/>
    <w:rsid w:val="0075232A"/>
    <w:rsid w:val="007528E8"/>
    <w:rsid w:val="0075304D"/>
    <w:rsid w:val="007531E8"/>
    <w:rsid w:val="00753FAC"/>
    <w:rsid w:val="0075404B"/>
    <w:rsid w:val="00755B27"/>
    <w:rsid w:val="00756462"/>
    <w:rsid w:val="007576BA"/>
    <w:rsid w:val="007625BA"/>
    <w:rsid w:val="00762BB3"/>
    <w:rsid w:val="00763454"/>
    <w:rsid w:val="00764638"/>
    <w:rsid w:val="007651C7"/>
    <w:rsid w:val="007653D5"/>
    <w:rsid w:val="0077232F"/>
    <w:rsid w:val="007724E0"/>
    <w:rsid w:val="00772B0B"/>
    <w:rsid w:val="00773A9D"/>
    <w:rsid w:val="00776ABC"/>
    <w:rsid w:val="00776D66"/>
    <w:rsid w:val="00777017"/>
    <w:rsid w:val="00780E9B"/>
    <w:rsid w:val="007811B3"/>
    <w:rsid w:val="0078480F"/>
    <w:rsid w:val="0078560B"/>
    <w:rsid w:val="00787D8E"/>
    <w:rsid w:val="00791709"/>
    <w:rsid w:val="0079192A"/>
    <w:rsid w:val="00791F7E"/>
    <w:rsid w:val="0079219B"/>
    <w:rsid w:val="007929DD"/>
    <w:rsid w:val="00792AF5"/>
    <w:rsid w:val="00793412"/>
    <w:rsid w:val="00796037"/>
    <w:rsid w:val="0079686B"/>
    <w:rsid w:val="007973D3"/>
    <w:rsid w:val="007977BE"/>
    <w:rsid w:val="00797946"/>
    <w:rsid w:val="00797EDB"/>
    <w:rsid w:val="007A0B73"/>
    <w:rsid w:val="007A229B"/>
    <w:rsid w:val="007A3334"/>
    <w:rsid w:val="007A396A"/>
    <w:rsid w:val="007A3D15"/>
    <w:rsid w:val="007A43A7"/>
    <w:rsid w:val="007A4795"/>
    <w:rsid w:val="007A595F"/>
    <w:rsid w:val="007A61D8"/>
    <w:rsid w:val="007A6465"/>
    <w:rsid w:val="007A7BE4"/>
    <w:rsid w:val="007B1182"/>
    <w:rsid w:val="007B23D6"/>
    <w:rsid w:val="007B2C82"/>
    <w:rsid w:val="007B4E52"/>
    <w:rsid w:val="007B5997"/>
    <w:rsid w:val="007B6A6C"/>
    <w:rsid w:val="007B71D1"/>
    <w:rsid w:val="007B7D59"/>
    <w:rsid w:val="007C04AA"/>
    <w:rsid w:val="007C0961"/>
    <w:rsid w:val="007C120F"/>
    <w:rsid w:val="007C582A"/>
    <w:rsid w:val="007C6CB4"/>
    <w:rsid w:val="007C7214"/>
    <w:rsid w:val="007C76F3"/>
    <w:rsid w:val="007D05FD"/>
    <w:rsid w:val="007D1A50"/>
    <w:rsid w:val="007D1E5E"/>
    <w:rsid w:val="007D1F6E"/>
    <w:rsid w:val="007D2621"/>
    <w:rsid w:val="007D3917"/>
    <w:rsid w:val="007D585C"/>
    <w:rsid w:val="007D5B0D"/>
    <w:rsid w:val="007D5C59"/>
    <w:rsid w:val="007E097F"/>
    <w:rsid w:val="007E1D1E"/>
    <w:rsid w:val="007E32E6"/>
    <w:rsid w:val="007E4169"/>
    <w:rsid w:val="007E5FE3"/>
    <w:rsid w:val="007E7074"/>
    <w:rsid w:val="007E780A"/>
    <w:rsid w:val="007F0154"/>
    <w:rsid w:val="007F0568"/>
    <w:rsid w:val="007F3441"/>
    <w:rsid w:val="007F3799"/>
    <w:rsid w:val="007F3F8C"/>
    <w:rsid w:val="007F6E83"/>
    <w:rsid w:val="007F731F"/>
    <w:rsid w:val="00801DED"/>
    <w:rsid w:val="00802EEA"/>
    <w:rsid w:val="00803021"/>
    <w:rsid w:val="00804B63"/>
    <w:rsid w:val="00804D3C"/>
    <w:rsid w:val="00805E3D"/>
    <w:rsid w:val="00806388"/>
    <w:rsid w:val="00806447"/>
    <w:rsid w:val="008071D9"/>
    <w:rsid w:val="00810465"/>
    <w:rsid w:val="00810DB1"/>
    <w:rsid w:val="0081111C"/>
    <w:rsid w:val="008113DD"/>
    <w:rsid w:val="0081187A"/>
    <w:rsid w:val="00811DE3"/>
    <w:rsid w:val="00813535"/>
    <w:rsid w:val="008138DD"/>
    <w:rsid w:val="00813D74"/>
    <w:rsid w:val="00814F8C"/>
    <w:rsid w:val="00816604"/>
    <w:rsid w:val="008166F3"/>
    <w:rsid w:val="0081705F"/>
    <w:rsid w:val="00817507"/>
    <w:rsid w:val="00817F8E"/>
    <w:rsid w:val="00820441"/>
    <w:rsid w:val="00820AE1"/>
    <w:rsid w:val="008212EE"/>
    <w:rsid w:val="00821688"/>
    <w:rsid w:val="00822020"/>
    <w:rsid w:val="008228A1"/>
    <w:rsid w:val="008232BA"/>
    <w:rsid w:val="00824973"/>
    <w:rsid w:val="00825321"/>
    <w:rsid w:val="0082583A"/>
    <w:rsid w:val="0082766A"/>
    <w:rsid w:val="00827C69"/>
    <w:rsid w:val="00830653"/>
    <w:rsid w:val="00830F56"/>
    <w:rsid w:val="00831D10"/>
    <w:rsid w:val="00831E39"/>
    <w:rsid w:val="008324DC"/>
    <w:rsid w:val="00832A30"/>
    <w:rsid w:val="00832A89"/>
    <w:rsid w:val="008339A2"/>
    <w:rsid w:val="00834708"/>
    <w:rsid w:val="00834AC8"/>
    <w:rsid w:val="00834BDD"/>
    <w:rsid w:val="008350AA"/>
    <w:rsid w:val="0083686B"/>
    <w:rsid w:val="00837DD8"/>
    <w:rsid w:val="00837E2C"/>
    <w:rsid w:val="0084129C"/>
    <w:rsid w:val="00842169"/>
    <w:rsid w:val="00842CC8"/>
    <w:rsid w:val="00843A9B"/>
    <w:rsid w:val="00843CA9"/>
    <w:rsid w:val="00844953"/>
    <w:rsid w:val="00844D36"/>
    <w:rsid w:val="00845483"/>
    <w:rsid w:val="00845B36"/>
    <w:rsid w:val="00850460"/>
    <w:rsid w:val="00850668"/>
    <w:rsid w:val="00853093"/>
    <w:rsid w:val="00853462"/>
    <w:rsid w:val="00853A48"/>
    <w:rsid w:val="0085546A"/>
    <w:rsid w:val="00856180"/>
    <w:rsid w:val="00856523"/>
    <w:rsid w:val="00856BE1"/>
    <w:rsid w:val="00856FD6"/>
    <w:rsid w:val="00856FFE"/>
    <w:rsid w:val="008574FC"/>
    <w:rsid w:val="008606DF"/>
    <w:rsid w:val="00861A23"/>
    <w:rsid w:val="0086397F"/>
    <w:rsid w:val="0086437A"/>
    <w:rsid w:val="008652FF"/>
    <w:rsid w:val="0086552B"/>
    <w:rsid w:val="00865F05"/>
    <w:rsid w:val="00866059"/>
    <w:rsid w:val="008702CE"/>
    <w:rsid w:val="00870570"/>
    <w:rsid w:val="0087073B"/>
    <w:rsid w:val="00870CBA"/>
    <w:rsid w:val="00870F0A"/>
    <w:rsid w:val="00870F36"/>
    <w:rsid w:val="008729BC"/>
    <w:rsid w:val="00872D05"/>
    <w:rsid w:val="0087311E"/>
    <w:rsid w:val="00874BDA"/>
    <w:rsid w:val="0087562D"/>
    <w:rsid w:val="00875BF8"/>
    <w:rsid w:val="00876785"/>
    <w:rsid w:val="00876ABF"/>
    <w:rsid w:val="00880C01"/>
    <w:rsid w:val="00881581"/>
    <w:rsid w:val="008816D2"/>
    <w:rsid w:val="00881DD8"/>
    <w:rsid w:val="0088258B"/>
    <w:rsid w:val="00884BA9"/>
    <w:rsid w:val="00886956"/>
    <w:rsid w:val="00887FEE"/>
    <w:rsid w:val="00890978"/>
    <w:rsid w:val="00890C86"/>
    <w:rsid w:val="00890FD7"/>
    <w:rsid w:val="008930E3"/>
    <w:rsid w:val="00893A5C"/>
    <w:rsid w:val="0089431B"/>
    <w:rsid w:val="00894606"/>
    <w:rsid w:val="00894932"/>
    <w:rsid w:val="00894DF3"/>
    <w:rsid w:val="0089566E"/>
    <w:rsid w:val="00895B96"/>
    <w:rsid w:val="00896225"/>
    <w:rsid w:val="008962D2"/>
    <w:rsid w:val="00896C26"/>
    <w:rsid w:val="00897B2D"/>
    <w:rsid w:val="00897DAE"/>
    <w:rsid w:val="008A0197"/>
    <w:rsid w:val="008A01C3"/>
    <w:rsid w:val="008A35E0"/>
    <w:rsid w:val="008A4EEE"/>
    <w:rsid w:val="008A5116"/>
    <w:rsid w:val="008A5EA1"/>
    <w:rsid w:val="008A655C"/>
    <w:rsid w:val="008B0166"/>
    <w:rsid w:val="008B0238"/>
    <w:rsid w:val="008B09B6"/>
    <w:rsid w:val="008B140E"/>
    <w:rsid w:val="008B2DA5"/>
    <w:rsid w:val="008B341C"/>
    <w:rsid w:val="008B3E25"/>
    <w:rsid w:val="008B468B"/>
    <w:rsid w:val="008B49A5"/>
    <w:rsid w:val="008B4FFF"/>
    <w:rsid w:val="008B55F8"/>
    <w:rsid w:val="008C0226"/>
    <w:rsid w:val="008C141D"/>
    <w:rsid w:val="008C1548"/>
    <w:rsid w:val="008C2330"/>
    <w:rsid w:val="008C238E"/>
    <w:rsid w:val="008C2634"/>
    <w:rsid w:val="008C2B41"/>
    <w:rsid w:val="008C2E8E"/>
    <w:rsid w:val="008C33FA"/>
    <w:rsid w:val="008C3A89"/>
    <w:rsid w:val="008D0945"/>
    <w:rsid w:val="008D244F"/>
    <w:rsid w:val="008D256A"/>
    <w:rsid w:val="008D28AC"/>
    <w:rsid w:val="008D291B"/>
    <w:rsid w:val="008D2BDE"/>
    <w:rsid w:val="008D4E71"/>
    <w:rsid w:val="008D4F8D"/>
    <w:rsid w:val="008D60C8"/>
    <w:rsid w:val="008D6154"/>
    <w:rsid w:val="008D64C1"/>
    <w:rsid w:val="008D6766"/>
    <w:rsid w:val="008D71B3"/>
    <w:rsid w:val="008E0F97"/>
    <w:rsid w:val="008E2765"/>
    <w:rsid w:val="008E3AD9"/>
    <w:rsid w:val="008E4020"/>
    <w:rsid w:val="008E6058"/>
    <w:rsid w:val="008E6392"/>
    <w:rsid w:val="008E6477"/>
    <w:rsid w:val="008E728D"/>
    <w:rsid w:val="008F0232"/>
    <w:rsid w:val="008F0BCC"/>
    <w:rsid w:val="008F0EC2"/>
    <w:rsid w:val="008F1CA2"/>
    <w:rsid w:val="008F273E"/>
    <w:rsid w:val="008F4498"/>
    <w:rsid w:val="008F4FE7"/>
    <w:rsid w:val="008F5477"/>
    <w:rsid w:val="008F57DB"/>
    <w:rsid w:val="008F636A"/>
    <w:rsid w:val="008F6CEA"/>
    <w:rsid w:val="009002B1"/>
    <w:rsid w:val="00900643"/>
    <w:rsid w:val="00900649"/>
    <w:rsid w:val="009021CD"/>
    <w:rsid w:val="00902C45"/>
    <w:rsid w:val="00902C83"/>
    <w:rsid w:val="00904DB0"/>
    <w:rsid w:val="0090509A"/>
    <w:rsid w:val="0090545A"/>
    <w:rsid w:val="009068C8"/>
    <w:rsid w:val="00907432"/>
    <w:rsid w:val="009076C0"/>
    <w:rsid w:val="009109C8"/>
    <w:rsid w:val="009109F9"/>
    <w:rsid w:val="0091125D"/>
    <w:rsid w:val="009116E7"/>
    <w:rsid w:val="00911FBD"/>
    <w:rsid w:val="009120AF"/>
    <w:rsid w:val="00914B44"/>
    <w:rsid w:val="00914DDF"/>
    <w:rsid w:val="00915D3E"/>
    <w:rsid w:val="0091717F"/>
    <w:rsid w:val="00921173"/>
    <w:rsid w:val="00922593"/>
    <w:rsid w:val="00922716"/>
    <w:rsid w:val="009227BA"/>
    <w:rsid w:val="00922A53"/>
    <w:rsid w:val="00924798"/>
    <w:rsid w:val="00925F75"/>
    <w:rsid w:val="009263D6"/>
    <w:rsid w:val="0093163A"/>
    <w:rsid w:val="00932A7C"/>
    <w:rsid w:val="00933166"/>
    <w:rsid w:val="009346CD"/>
    <w:rsid w:val="009364C7"/>
    <w:rsid w:val="009374CB"/>
    <w:rsid w:val="009404F8"/>
    <w:rsid w:val="00940865"/>
    <w:rsid w:val="009411C8"/>
    <w:rsid w:val="009417D8"/>
    <w:rsid w:val="00941BB8"/>
    <w:rsid w:val="00942454"/>
    <w:rsid w:val="0094248E"/>
    <w:rsid w:val="00944264"/>
    <w:rsid w:val="0094460B"/>
    <w:rsid w:val="00944AB4"/>
    <w:rsid w:val="009450E6"/>
    <w:rsid w:val="00947065"/>
    <w:rsid w:val="009472FA"/>
    <w:rsid w:val="00947599"/>
    <w:rsid w:val="00950A0D"/>
    <w:rsid w:val="00950F37"/>
    <w:rsid w:val="00951BD6"/>
    <w:rsid w:val="009528B5"/>
    <w:rsid w:val="00954F66"/>
    <w:rsid w:val="00955306"/>
    <w:rsid w:val="009555B8"/>
    <w:rsid w:val="009564B3"/>
    <w:rsid w:val="00957572"/>
    <w:rsid w:val="0095797E"/>
    <w:rsid w:val="00957E0A"/>
    <w:rsid w:val="00962CF2"/>
    <w:rsid w:val="00964535"/>
    <w:rsid w:val="009650DD"/>
    <w:rsid w:val="009651EF"/>
    <w:rsid w:val="00966632"/>
    <w:rsid w:val="0097213C"/>
    <w:rsid w:val="009735FF"/>
    <w:rsid w:val="009736F3"/>
    <w:rsid w:val="009737E4"/>
    <w:rsid w:val="00973DF7"/>
    <w:rsid w:val="009746F0"/>
    <w:rsid w:val="00974E0C"/>
    <w:rsid w:val="009752F8"/>
    <w:rsid w:val="009806E1"/>
    <w:rsid w:val="0098070B"/>
    <w:rsid w:val="009807DD"/>
    <w:rsid w:val="00980DB3"/>
    <w:rsid w:val="00981F26"/>
    <w:rsid w:val="00982EBD"/>
    <w:rsid w:val="00983C50"/>
    <w:rsid w:val="009840D8"/>
    <w:rsid w:val="0098505B"/>
    <w:rsid w:val="00986070"/>
    <w:rsid w:val="00986155"/>
    <w:rsid w:val="009863DF"/>
    <w:rsid w:val="00986608"/>
    <w:rsid w:val="009874BE"/>
    <w:rsid w:val="0099075F"/>
    <w:rsid w:val="00990F6C"/>
    <w:rsid w:val="009923DD"/>
    <w:rsid w:val="00992CD7"/>
    <w:rsid w:val="00993A54"/>
    <w:rsid w:val="009941AB"/>
    <w:rsid w:val="00994A0F"/>
    <w:rsid w:val="00995B5C"/>
    <w:rsid w:val="00995F66"/>
    <w:rsid w:val="009962B6"/>
    <w:rsid w:val="009976D5"/>
    <w:rsid w:val="00997BDD"/>
    <w:rsid w:val="009A0A09"/>
    <w:rsid w:val="009A1B3E"/>
    <w:rsid w:val="009A1C81"/>
    <w:rsid w:val="009A2BFF"/>
    <w:rsid w:val="009A4C13"/>
    <w:rsid w:val="009A5979"/>
    <w:rsid w:val="009A5BAA"/>
    <w:rsid w:val="009A63C9"/>
    <w:rsid w:val="009A6B41"/>
    <w:rsid w:val="009A7B6E"/>
    <w:rsid w:val="009B0892"/>
    <w:rsid w:val="009B0BC2"/>
    <w:rsid w:val="009B0C24"/>
    <w:rsid w:val="009B2C4D"/>
    <w:rsid w:val="009B3978"/>
    <w:rsid w:val="009B5F42"/>
    <w:rsid w:val="009C2939"/>
    <w:rsid w:val="009C3035"/>
    <w:rsid w:val="009C3C1F"/>
    <w:rsid w:val="009C6722"/>
    <w:rsid w:val="009C69D6"/>
    <w:rsid w:val="009D2135"/>
    <w:rsid w:val="009D295A"/>
    <w:rsid w:val="009D2D26"/>
    <w:rsid w:val="009D2F3E"/>
    <w:rsid w:val="009D3702"/>
    <w:rsid w:val="009D4CE4"/>
    <w:rsid w:val="009D729C"/>
    <w:rsid w:val="009D78B7"/>
    <w:rsid w:val="009E1F63"/>
    <w:rsid w:val="009E3B54"/>
    <w:rsid w:val="009E45F7"/>
    <w:rsid w:val="009E546F"/>
    <w:rsid w:val="009E6989"/>
    <w:rsid w:val="009E6AF0"/>
    <w:rsid w:val="009F08DB"/>
    <w:rsid w:val="009F0E00"/>
    <w:rsid w:val="009F0FE9"/>
    <w:rsid w:val="009F1D82"/>
    <w:rsid w:val="009F286B"/>
    <w:rsid w:val="009F362B"/>
    <w:rsid w:val="009F426C"/>
    <w:rsid w:val="009F5F24"/>
    <w:rsid w:val="009F5FBE"/>
    <w:rsid w:val="009F63F1"/>
    <w:rsid w:val="009F79D6"/>
    <w:rsid w:val="009F7A0A"/>
    <w:rsid w:val="00A0007A"/>
    <w:rsid w:val="00A036B2"/>
    <w:rsid w:val="00A043C2"/>
    <w:rsid w:val="00A04733"/>
    <w:rsid w:val="00A04861"/>
    <w:rsid w:val="00A05063"/>
    <w:rsid w:val="00A05247"/>
    <w:rsid w:val="00A06F4A"/>
    <w:rsid w:val="00A10B2E"/>
    <w:rsid w:val="00A11124"/>
    <w:rsid w:val="00A113D3"/>
    <w:rsid w:val="00A11E57"/>
    <w:rsid w:val="00A12BD2"/>
    <w:rsid w:val="00A12E4E"/>
    <w:rsid w:val="00A14BEE"/>
    <w:rsid w:val="00A14F46"/>
    <w:rsid w:val="00A15479"/>
    <w:rsid w:val="00A15BCE"/>
    <w:rsid w:val="00A17AE3"/>
    <w:rsid w:val="00A17BEE"/>
    <w:rsid w:val="00A17F3C"/>
    <w:rsid w:val="00A20767"/>
    <w:rsid w:val="00A2243D"/>
    <w:rsid w:val="00A228AB"/>
    <w:rsid w:val="00A22AA4"/>
    <w:rsid w:val="00A24A79"/>
    <w:rsid w:val="00A25350"/>
    <w:rsid w:val="00A25DAB"/>
    <w:rsid w:val="00A2636C"/>
    <w:rsid w:val="00A266E9"/>
    <w:rsid w:val="00A30D2B"/>
    <w:rsid w:val="00A30D5E"/>
    <w:rsid w:val="00A326D4"/>
    <w:rsid w:val="00A344E0"/>
    <w:rsid w:val="00A34ABB"/>
    <w:rsid w:val="00A360CE"/>
    <w:rsid w:val="00A36B07"/>
    <w:rsid w:val="00A36E51"/>
    <w:rsid w:val="00A40C76"/>
    <w:rsid w:val="00A40F43"/>
    <w:rsid w:val="00A411F5"/>
    <w:rsid w:val="00A4130F"/>
    <w:rsid w:val="00A42DFE"/>
    <w:rsid w:val="00A433B6"/>
    <w:rsid w:val="00A43569"/>
    <w:rsid w:val="00A44FC2"/>
    <w:rsid w:val="00A45A22"/>
    <w:rsid w:val="00A462A0"/>
    <w:rsid w:val="00A46416"/>
    <w:rsid w:val="00A47EAF"/>
    <w:rsid w:val="00A500B3"/>
    <w:rsid w:val="00A502AA"/>
    <w:rsid w:val="00A505C5"/>
    <w:rsid w:val="00A507EE"/>
    <w:rsid w:val="00A5356D"/>
    <w:rsid w:val="00A5361D"/>
    <w:rsid w:val="00A5466B"/>
    <w:rsid w:val="00A56BBD"/>
    <w:rsid w:val="00A612D1"/>
    <w:rsid w:val="00A61F93"/>
    <w:rsid w:val="00A6203A"/>
    <w:rsid w:val="00A62C4C"/>
    <w:rsid w:val="00A63700"/>
    <w:rsid w:val="00A647DE"/>
    <w:rsid w:val="00A64AE0"/>
    <w:rsid w:val="00A64DF6"/>
    <w:rsid w:val="00A65321"/>
    <w:rsid w:val="00A65557"/>
    <w:rsid w:val="00A66B1E"/>
    <w:rsid w:val="00A703C8"/>
    <w:rsid w:val="00A70437"/>
    <w:rsid w:val="00A71F0C"/>
    <w:rsid w:val="00A759BF"/>
    <w:rsid w:val="00A7617C"/>
    <w:rsid w:val="00A80547"/>
    <w:rsid w:val="00A80A94"/>
    <w:rsid w:val="00A80EE2"/>
    <w:rsid w:val="00A81457"/>
    <w:rsid w:val="00A81EC1"/>
    <w:rsid w:val="00A83503"/>
    <w:rsid w:val="00A859DC"/>
    <w:rsid w:val="00A86BC8"/>
    <w:rsid w:val="00A87960"/>
    <w:rsid w:val="00A87B18"/>
    <w:rsid w:val="00A9048C"/>
    <w:rsid w:val="00A90B7B"/>
    <w:rsid w:val="00A9248E"/>
    <w:rsid w:val="00A9274B"/>
    <w:rsid w:val="00A9479B"/>
    <w:rsid w:val="00A958E9"/>
    <w:rsid w:val="00A95FB6"/>
    <w:rsid w:val="00A963DA"/>
    <w:rsid w:val="00A97989"/>
    <w:rsid w:val="00A979E0"/>
    <w:rsid w:val="00AA263E"/>
    <w:rsid w:val="00AA304D"/>
    <w:rsid w:val="00AA3F37"/>
    <w:rsid w:val="00AA63DC"/>
    <w:rsid w:val="00AA69BB"/>
    <w:rsid w:val="00AA6AD7"/>
    <w:rsid w:val="00AA6C3A"/>
    <w:rsid w:val="00AA7C78"/>
    <w:rsid w:val="00AA7E8F"/>
    <w:rsid w:val="00AB0014"/>
    <w:rsid w:val="00AB1193"/>
    <w:rsid w:val="00AB23F9"/>
    <w:rsid w:val="00AB3B7C"/>
    <w:rsid w:val="00AB41A7"/>
    <w:rsid w:val="00AB423F"/>
    <w:rsid w:val="00AB490D"/>
    <w:rsid w:val="00AB5D74"/>
    <w:rsid w:val="00AB6C49"/>
    <w:rsid w:val="00AB6C7E"/>
    <w:rsid w:val="00AB6D20"/>
    <w:rsid w:val="00AB7785"/>
    <w:rsid w:val="00AB7C97"/>
    <w:rsid w:val="00AC0599"/>
    <w:rsid w:val="00AC0A81"/>
    <w:rsid w:val="00AC13A2"/>
    <w:rsid w:val="00AC1963"/>
    <w:rsid w:val="00AC212D"/>
    <w:rsid w:val="00AC35B5"/>
    <w:rsid w:val="00AC40CB"/>
    <w:rsid w:val="00AC4D8E"/>
    <w:rsid w:val="00AC7209"/>
    <w:rsid w:val="00AD0899"/>
    <w:rsid w:val="00AD4458"/>
    <w:rsid w:val="00AD4607"/>
    <w:rsid w:val="00AD4ABE"/>
    <w:rsid w:val="00AD58F4"/>
    <w:rsid w:val="00AD59BA"/>
    <w:rsid w:val="00AD5E59"/>
    <w:rsid w:val="00AD6716"/>
    <w:rsid w:val="00AD72A0"/>
    <w:rsid w:val="00AD72E8"/>
    <w:rsid w:val="00AE120F"/>
    <w:rsid w:val="00AE1AB3"/>
    <w:rsid w:val="00AE36D8"/>
    <w:rsid w:val="00AE3C00"/>
    <w:rsid w:val="00AE6E95"/>
    <w:rsid w:val="00AE716B"/>
    <w:rsid w:val="00AE7976"/>
    <w:rsid w:val="00AE798A"/>
    <w:rsid w:val="00AE7D37"/>
    <w:rsid w:val="00AF20E5"/>
    <w:rsid w:val="00AF362F"/>
    <w:rsid w:val="00AF371D"/>
    <w:rsid w:val="00AF5060"/>
    <w:rsid w:val="00AF5A8B"/>
    <w:rsid w:val="00AF5ECC"/>
    <w:rsid w:val="00AF75B2"/>
    <w:rsid w:val="00B00555"/>
    <w:rsid w:val="00B00CAD"/>
    <w:rsid w:val="00B00F75"/>
    <w:rsid w:val="00B010B2"/>
    <w:rsid w:val="00B02A3E"/>
    <w:rsid w:val="00B04059"/>
    <w:rsid w:val="00B04613"/>
    <w:rsid w:val="00B056C7"/>
    <w:rsid w:val="00B06F2A"/>
    <w:rsid w:val="00B07488"/>
    <w:rsid w:val="00B107F3"/>
    <w:rsid w:val="00B118C1"/>
    <w:rsid w:val="00B12264"/>
    <w:rsid w:val="00B12E4F"/>
    <w:rsid w:val="00B131EF"/>
    <w:rsid w:val="00B136C5"/>
    <w:rsid w:val="00B13AFA"/>
    <w:rsid w:val="00B13D27"/>
    <w:rsid w:val="00B16690"/>
    <w:rsid w:val="00B16AD1"/>
    <w:rsid w:val="00B16F0C"/>
    <w:rsid w:val="00B170E1"/>
    <w:rsid w:val="00B178D3"/>
    <w:rsid w:val="00B21288"/>
    <w:rsid w:val="00B21C8D"/>
    <w:rsid w:val="00B22615"/>
    <w:rsid w:val="00B23422"/>
    <w:rsid w:val="00B2404E"/>
    <w:rsid w:val="00B244D2"/>
    <w:rsid w:val="00B24606"/>
    <w:rsid w:val="00B256DC"/>
    <w:rsid w:val="00B25A58"/>
    <w:rsid w:val="00B25F55"/>
    <w:rsid w:val="00B319BA"/>
    <w:rsid w:val="00B31DF9"/>
    <w:rsid w:val="00B320ED"/>
    <w:rsid w:val="00B32A03"/>
    <w:rsid w:val="00B3494C"/>
    <w:rsid w:val="00B3566F"/>
    <w:rsid w:val="00B35A4F"/>
    <w:rsid w:val="00B36526"/>
    <w:rsid w:val="00B36CB1"/>
    <w:rsid w:val="00B37723"/>
    <w:rsid w:val="00B40CAD"/>
    <w:rsid w:val="00B41785"/>
    <w:rsid w:val="00B41CBE"/>
    <w:rsid w:val="00B4266F"/>
    <w:rsid w:val="00B4437F"/>
    <w:rsid w:val="00B44B85"/>
    <w:rsid w:val="00B46AFE"/>
    <w:rsid w:val="00B471CF"/>
    <w:rsid w:val="00B47A08"/>
    <w:rsid w:val="00B50DD2"/>
    <w:rsid w:val="00B51AEE"/>
    <w:rsid w:val="00B52AC3"/>
    <w:rsid w:val="00B53194"/>
    <w:rsid w:val="00B5386F"/>
    <w:rsid w:val="00B551D5"/>
    <w:rsid w:val="00B561EC"/>
    <w:rsid w:val="00B5663D"/>
    <w:rsid w:val="00B56D7C"/>
    <w:rsid w:val="00B57745"/>
    <w:rsid w:val="00B601A8"/>
    <w:rsid w:val="00B62AEB"/>
    <w:rsid w:val="00B63465"/>
    <w:rsid w:val="00B67FDD"/>
    <w:rsid w:val="00B70835"/>
    <w:rsid w:val="00B72C0E"/>
    <w:rsid w:val="00B72C42"/>
    <w:rsid w:val="00B7492B"/>
    <w:rsid w:val="00B81124"/>
    <w:rsid w:val="00B817B9"/>
    <w:rsid w:val="00B81838"/>
    <w:rsid w:val="00B81BC0"/>
    <w:rsid w:val="00B81D8F"/>
    <w:rsid w:val="00B83506"/>
    <w:rsid w:val="00B852DD"/>
    <w:rsid w:val="00B85F48"/>
    <w:rsid w:val="00B866BA"/>
    <w:rsid w:val="00B91077"/>
    <w:rsid w:val="00B91273"/>
    <w:rsid w:val="00B9171D"/>
    <w:rsid w:val="00B91BB5"/>
    <w:rsid w:val="00B93C0C"/>
    <w:rsid w:val="00B950E3"/>
    <w:rsid w:val="00B95C1C"/>
    <w:rsid w:val="00B95F05"/>
    <w:rsid w:val="00B96C8E"/>
    <w:rsid w:val="00BA217A"/>
    <w:rsid w:val="00BA492F"/>
    <w:rsid w:val="00BA4DEF"/>
    <w:rsid w:val="00BA5004"/>
    <w:rsid w:val="00BA694A"/>
    <w:rsid w:val="00BB04AB"/>
    <w:rsid w:val="00BB0C78"/>
    <w:rsid w:val="00BB16E7"/>
    <w:rsid w:val="00BB2725"/>
    <w:rsid w:val="00BB42EC"/>
    <w:rsid w:val="00BB567F"/>
    <w:rsid w:val="00BB5B4C"/>
    <w:rsid w:val="00BB670F"/>
    <w:rsid w:val="00BB6C74"/>
    <w:rsid w:val="00BB7496"/>
    <w:rsid w:val="00BB7D33"/>
    <w:rsid w:val="00BC0694"/>
    <w:rsid w:val="00BC288E"/>
    <w:rsid w:val="00BC3FD9"/>
    <w:rsid w:val="00BC45F3"/>
    <w:rsid w:val="00BC5061"/>
    <w:rsid w:val="00BC6A24"/>
    <w:rsid w:val="00BD00D4"/>
    <w:rsid w:val="00BD1B74"/>
    <w:rsid w:val="00BD426F"/>
    <w:rsid w:val="00BD453C"/>
    <w:rsid w:val="00BD6C75"/>
    <w:rsid w:val="00BD788A"/>
    <w:rsid w:val="00BD7E1C"/>
    <w:rsid w:val="00BE2153"/>
    <w:rsid w:val="00BE2971"/>
    <w:rsid w:val="00BE2AE0"/>
    <w:rsid w:val="00BE3C2E"/>
    <w:rsid w:val="00BE43E3"/>
    <w:rsid w:val="00BE5289"/>
    <w:rsid w:val="00BE688A"/>
    <w:rsid w:val="00BE709F"/>
    <w:rsid w:val="00BE7CBB"/>
    <w:rsid w:val="00BF0607"/>
    <w:rsid w:val="00BF21B0"/>
    <w:rsid w:val="00BF26AC"/>
    <w:rsid w:val="00BF3DFB"/>
    <w:rsid w:val="00BF4960"/>
    <w:rsid w:val="00BF60DC"/>
    <w:rsid w:val="00BF6187"/>
    <w:rsid w:val="00BF7274"/>
    <w:rsid w:val="00BF7EB6"/>
    <w:rsid w:val="00C0126B"/>
    <w:rsid w:val="00C01475"/>
    <w:rsid w:val="00C01908"/>
    <w:rsid w:val="00C05D99"/>
    <w:rsid w:val="00C06ADF"/>
    <w:rsid w:val="00C0701C"/>
    <w:rsid w:val="00C07DD7"/>
    <w:rsid w:val="00C10D2D"/>
    <w:rsid w:val="00C12586"/>
    <w:rsid w:val="00C141D1"/>
    <w:rsid w:val="00C14818"/>
    <w:rsid w:val="00C15564"/>
    <w:rsid w:val="00C158A1"/>
    <w:rsid w:val="00C206FD"/>
    <w:rsid w:val="00C21F96"/>
    <w:rsid w:val="00C22C44"/>
    <w:rsid w:val="00C23B06"/>
    <w:rsid w:val="00C25310"/>
    <w:rsid w:val="00C26568"/>
    <w:rsid w:val="00C304CB"/>
    <w:rsid w:val="00C30E08"/>
    <w:rsid w:val="00C311D0"/>
    <w:rsid w:val="00C3250A"/>
    <w:rsid w:val="00C32545"/>
    <w:rsid w:val="00C32FF9"/>
    <w:rsid w:val="00C34062"/>
    <w:rsid w:val="00C37184"/>
    <w:rsid w:val="00C37F2A"/>
    <w:rsid w:val="00C400D6"/>
    <w:rsid w:val="00C4150B"/>
    <w:rsid w:val="00C41EB1"/>
    <w:rsid w:val="00C421FF"/>
    <w:rsid w:val="00C42272"/>
    <w:rsid w:val="00C424FA"/>
    <w:rsid w:val="00C430B8"/>
    <w:rsid w:val="00C43934"/>
    <w:rsid w:val="00C4422C"/>
    <w:rsid w:val="00C470A2"/>
    <w:rsid w:val="00C50C1E"/>
    <w:rsid w:val="00C53153"/>
    <w:rsid w:val="00C537D7"/>
    <w:rsid w:val="00C55D12"/>
    <w:rsid w:val="00C565D4"/>
    <w:rsid w:val="00C602E3"/>
    <w:rsid w:val="00C6065D"/>
    <w:rsid w:val="00C60C44"/>
    <w:rsid w:val="00C6108E"/>
    <w:rsid w:val="00C62085"/>
    <w:rsid w:val="00C6274D"/>
    <w:rsid w:val="00C62F68"/>
    <w:rsid w:val="00C638CA"/>
    <w:rsid w:val="00C64517"/>
    <w:rsid w:val="00C65E97"/>
    <w:rsid w:val="00C66DB4"/>
    <w:rsid w:val="00C67084"/>
    <w:rsid w:val="00C673A6"/>
    <w:rsid w:val="00C6756D"/>
    <w:rsid w:val="00C7035E"/>
    <w:rsid w:val="00C705E6"/>
    <w:rsid w:val="00C70A8E"/>
    <w:rsid w:val="00C71A3A"/>
    <w:rsid w:val="00C73238"/>
    <w:rsid w:val="00C7405E"/>
    <w:rsid w:val="00C749BF"/>
    <w:rsid w:val="00C74D06"/>
    <w:rsid w:val="00C7535B"/>
    <w:rsid w:val="00C76713"/>
    <w:rsid w:val="00C76E7C"/>
    <w:rsid w:val="00C80713"/>
    <w:rsid w:val="00C8107D"/>
    <w:rsid w:val="00C81E2D"/>
    <w:rsid w:val="00C82D0D"/>
    <w:rsid w:val="00C83021"/>
    <w:rsid w:val="00C83ABA"/>
    <w:rsid w:val="00C844B4"/>
    <w:rsid w:val="00C8537F"/>
    <w:rsid w:val="00C857DA"/>
    <w:rsid w:val="00C864FA"/>
    <w:rsid w:val="00C908FA"/>
    <w:rsid w:val="00C934AF"/>
    <w:rsid w:val="00C93DF2"/>
    <w:rsid w:val="00C9463E"/>
    <w:rsid w:val="00C9637A"/>
    <w:rsid w:val="00C9663C"/>
    <w:rsid w:val="00C969BC"/>
    <w:rsid w:val="00C97E70"/>
    <w:rsid w:val="00CA3268"/>
    <w:rsid w:val="00CA4463"/>
    <w:rsid w:val="00CA6028"/>
    <w:rsid w:val="00CA622C"/>
    <w:rsid w:val="00CA6C5E"/>
    <w:rsid w:val="00CB0FB5"/>
    <w:rsid w:val="00CB4131"/>
    <w:rsid w:val="00CB42E4"/>
    <w:rsid w:val="00CB5473"/>
    <w:rsid w:val="00CB55A5"/>
    <w:rsid w:val="00CB6BAF"/>
    <w:rsid w:val="00CC0DEB"/>
    <w:rsid w:val="00CC1F40"/>
    <w:rsid w:val="00CC2094"/>
    <w:rsid w:val="00CC2ED8"/>
    <w:rsid w:val="00CC332E"/>
    <w:rsid w:val="00CC53A3"/>
    <w:rsid w:val="00CC5752"/>
    <w:rsid w:val="00CC6203"/>
    <w:rsid w:val="00CD1671"/>
    <w:rsid w:val="00CD1E46"/>
    <w:rsid w:val="00CD3011"/>
    <w:rsid w:val="00CD3572"/>
    <w:rsid w:val="00CD4CE5"/>
    <w:rsid w:val="00CD7344"/>
    <w:rsid w:val="00CE1A7F"/>
    <w:rsid w:val="00CE231B"/>
    <w:rsid w:val="00CE49D8"/>
    <w:rsid w:val="00CE6548"/>
    <w:rsid w:val="00CE663D"/>
    <w:rsid w:val="00CF0111"/>
    <w:rsid w:val="00CF05BA"/>
    <w:rsid w:val="00CF10DA"/>
    <w:rsid w:val="00CF13B9"/>
    <w:rsid w:val="00CF16C1"/>
    <w:rsid w:val="00CF20C9"/>
    <w:rsid w:val="00CF3A6C"/>
    <w:rsid w:val="00CF3ED4"/>
    <w:rsid w:val="00CF4EBF"/>
    <w:rsid w:val="00CF6E4D"/>
    <w:rsid w:val="00CF6FA3"/>
    <w:rsid w:val="00CF74FD"/>
    <w:rsid w:val="00D0014F"/>
    <w:rsid w:val="00D002AE"/>
    <w:rsid w:val="00D006FF"/>
    <w:rsid w:val="00D015D4"/>
    <w:rsid w:val="00D046E2"/>
    <w:rsid w:val="00D0549A"/>
    <w:rsid w:val="00D05A42"/>
    <w:rsid w:val="00D06FF6"/>
    <w:rsid w:val="00D07FBC"/>
    <w:rsid w:val="00D119F4"/>
    <w:rsid w:val="00D12D6C"/>
    <w:rsid w:val="00D13ABF"/>
    <w:rsid w:val="00D1478E"/>
    <w:rsid w:val="00D14B37"/>
    <w:rsid w:val="00D15462"/>
    <w:rsid w:val="00D1561C"/>
    <w:rsid w:val="00D15AB2"/>
    <w:rsid w:val="00D15BF8"/>
    <w:rsid w:val="00D17516"/>
    <w:rsid w:val="00D17744"/>
    <w:rsid w:val="00D201A5"/>
    <w:rsid w:val="00D215CE"/>
    <w:rsid w:val="00D23172"/>
    <w:rsid w:val="00D26106"/>
    <w:rsid w:val="00D263E9"/>
    <w:rsid w:val="00D27963"/>
    <w:rsid w:val="00D32486"/>
    <w:rsid w:val="00D325FD"/>
    <w:rsid w:val="00D332AC"/>
    <w:rsid w:val="00D3512C"/>
    <w:rsid w:val="00D3521A"/>
    <w:rsid w:val="00D35DA3"/>
    <w:rsid w:val="00D36793"/>
    <w:rsid w:val="00D37090"/>
    <w:rsid w:val="00D372A3"/>
    <w:rsid w:val="00D37459"/>
    <w:rsid w:val="00D405B3"/>
    <w:rsid w:val="00D405CD"/>
    <w:rsid w:val="00D40C52"/>
    <w:rsid w:val="00D40C5C"/>
    <w:rsid w:val="00D40D47"/>
    <w:rsid w:val="00D41C04"/>
    <w:rsid w:val="00D41E2E"/>
    <w:rsid w:val="00D4439B"/>
    <w:rsid w:val="00D445A2"/>
    <w:rsid w:val="00D450DD"/>
    <w:rsid w:val="00D462CB"/>
    <w:rsid w:val="00D46B48"/>
    <w:rsid w:val="00D47025"/>
    <w:rsid w:val="00D47BE8"/>
    <w:rsid w:val="00D506CE"/>
    <w:rsid w:val="00D5157B"/>
    <w:rsid w:val="00D51A78"/>
    <w:rsid w:val="00D52D44"/>
    <w:rsid w:val="00D5380D"/>
    <w:rsid w:val="00D54588"/>
    <w:rsid w:val="00D55A36"/>
    <w:rsid w:val="00D56142"/>
    <w:rsid w:val="00D5783E"/>
    <w:rsid w:val="00D60171"/>
    <w:rsid w:val="00D61C70"/>
    <w:rsid w:val="00D6206C"/>
    <w:rsid w:val="00D634FE"/>
    <w:rsid w:val="00D6392F"/>
    <w:rsid w:val="00D64CFA"/>
    <w:rsid w:val="00D64D5F"/>
    <w:rsid w:val="00D65BC4"/>
    <w:rsid w:val="00D65ECB"/>
    <w:rsid w:val="00D6641D"/>
    <w:rsid w:val="00D664CF"/>
    <w:rsid w:val="00D70624"/>
    <w:rsid w:val="00D73925"/>
    <w:rsid w:val="00D73FDC"/>
    <w:rsid w:val="00D74A50"/>
    <w:rsid w:val="00D75C2C"/>
    <w:rsid w:val="00D75EC2"/>
    <w:rsid w:val="00D77325"/>
    <w:rsid w:val="00D775E7"/>
    <w:rsid w:val="00D8018A"/>
    <w:rsid w:val="00D81757"/>
    <w:rsid w:val="00D819C1"/>
    <w:rsid w:val="00D82015"/>
    <w:rsid w:val="00D82207"/>
    <w:rsid w:val="00D8298D"/>
    <w:rsid w:val="00D82991"/>
    <w:rsid w:val="00D82DD8"/>
    <w:rsid w:val="00D83895"/>
    <w:rsid w:val="00D83E23"/>
    <w:rsid w:val="00D8484A"/>
    <w:rsid w:val="00D84D0B"/>
    <w:rsid w:val="00D84E3B"/>
    <w:rsid w:val="00D85528"/>
    <w:rsid w:val="00D85AE1"/>
    <w:rsid w:val="00D85E69"/>
    <w:rsid w:val="00D85ECF"/>
    <w:rsid w:val="00D879F1"/>
    <w:rsid w:val="00D904FD"/>
    <w:rsid w:val="00D9112A"/>
    <w:rsid w:val="00D91663"/>
    <w:rsid w:val="00D91E17"/>
    <w:rsid w:val="00D92362"/>
    <w:rsid w:val="00D925DD"/>
    <w:rsid w:val="00D92706"/>
    <w:rsid w:val="00D95194"/>
    <w:rsid w:val="00D957C8"/>
    <w:rsid w:val="00D958E5"/>
    <w:rsid w:val="00D96154"/>
    <w:rsid w:val="00D97A7D"/>
    <w:rsid w:val="00DA1EA7"/>
    <w:rsid w:val="00DA2024"/>
    <w:rsid w:val="00DA343B"/>
    <w:rsid w:val="00DA4C80"/>
    <w:rsid w:val="00DA5FF0"/>
    <w:rsid w:val="00DA5FF2"/>
    <w:rsid w:val="00DA6690"/>
    <w:rsid w:val="00DA68E8"/>
    <w:rsid w:val="00DA7514"/>
    <w:rsid w:val="00DA7A18"/>
    <w:rsid w:val="00DB08E4"/>
    <w:rsid w:val="00DB0BC7"/>
    <w:rsid w:val="00DB1079"/>
    <w:rsid w:val="00DB1505"/>
    <w:rsid w:val="00DB33C8"/>
    <w:rsid w:val="00DB3A61"/>
    <w:rsid w:val="00DB3C60"/>
    <w:rsid w:val="00DB5752"/>
    <w:rsid w:val="00DB641F"/>
    <w:rsid w:val="00DB70D3"/>
    <w:rsid w:val="00DC00DD"/>
    <w:rsid w:val="00DC0A78"/>
    <w:rsid w:val="00DC1B34"/>
    <w:rsid w:val="00DC2858"/>
    <w:rsid w:val="00DC5487"/>
    <w:rsid w:val="00DC6C7F"/>
    <w:rsid w:val="00DC6D3F"/>
    <w:rsid w:val="00DC72A7"/>
    <w:rsid w:val="00DD0388"/>
    <w:rsid w:val="00DD1790"/>
    <w:rsid w:val="00DD1847"/>
    <w:rsid w:val="00DD30C7"/>
    <w:rsid w:val="00DD40ED"/>
    <w:rsid w:val="00DD413E"/>
    <w:rsid w:val="00DD6D7E"/>
    <w:rsid w:val="00DE0120"/>
    <w:rsid w:val="00DE190E"/>
    <w:rsid w:val="00DE1B18"/>
    <w:rsid w:val="00DE2D48"/>
    <w:rsid w:val="00DE49DD"/>
    <w:rsid w:val="00DE7422"/>
    <w:rsid w:val="00DF0A5C"/>
    <w:rsid w:val="00DF0CB4"/>
    <w:rsid w:val="00DF3640"/>
    <w:rsid w:val="00DF386D"/>
    <w:rsid w:val="00DF3CDF"/>
    <w:rsid w:val="00DF4370"/>
    <w:rsid w:val="00DF4694"/>
    <w:rsid w:val="00DF47EC"/>
    <w:rsid w:val="00DF5FF1"/>
    <w:rsid w:val="00DF6F19"/>
    <w:rsid w:val="00DF7049"/>
    <w:rsid w:val="00DF7874"/>
    <w:rsid w:val="00E00106"/>
    <w:rsid w:val="00E012A7"/>
    <w:rsid w:val="00E02136"/>
    <w:rsid w:val="00E0227B"/>
    <w:rsid w:val="00E02C9F"/>
    <w:rsid w:val="00E02F9A"/>
    <w:rsid w:val="00E03494"/>
    <w:rsid w:val="00E035A7"/>
    <w:rsid w:val="00E03C7E"/>
    <w:rsid w:val="00E0400C"/>
    <w:rsid w:val="00E05A21"/>
    <w:rsid w:val="00E05AB4"/>
    <w:rsid w:val="00E0618B"/>
    <w:rsid w:val="00E06689"/>
    <w:rsid w:val="00E06CF0"/>
    <w:rsid w:val="00E10BCE"/>
    <w:rsid w:val="00E10EBD"/>
    <w:rsid w:val="00E1175C"/>
    <w:rsid w:val="00E11FB5"/>
    <w:rsid w:val="00E135A8"/>
    <w:rsid w:val="00E142C2"/>
    <w:rsid w:val="00E159F9"/>
    <w:rsid w:val="00E1698D"/>
    <w:rsid w:val="00E1746D"/>
    <w:rsid w:val="00E17A23"/>
    <w:rsid w:val="00E17A2B"/>
    <w:rsid w:val="00E17E8D"/>
    <w:rsid w:val="00E20B54"/>
    <w:rsid w:val="00E236B9"/>
    <w:rsid w:val="00E23E87"/>
    <w:rsid w:val="00E26656"/>
    <w:rsid w:val="00E2703E"/>
    <w:rsid w:val="00E306BA"/>
    <w:rsid w:val="00E30898"/>
    <w:rsid w:val="00E30EE6"/>
    <w:rsid w:val="00E31926"/>
    <w:rsid w:val="00E33B37"/>
    <w:rsid w:val="00E33F8E"/>
    <w:rsid w:val="00E343E1"/>
    <w:rsid w:val="00E35DF4"/>
    <w:rsid w:val="00E37766"/>
    <w:rsid w:val="00E37B2D"/>
    <w:rsid w:val="00E414E8"/>
    <w:rsid w:val="00E419AC"/>
    <w:rsid w:val="00E4210E"/>
    <w:rsid w:val="00E434FB"/>
    <w:rsid w:val="00E43772"/>
    <w:rsid w:val="00E446F0"/>
    <w:rsid w:val="00E45BB1"/>
    <w:rsid w:val="00E46BE4"/>
    <w:rsid w:val="00E50384"/>
    <w:rsid w:val="00E50809"/>
    <w:rsid w:val="00E512A4"/>
    <w:rsid w:val="00E52931"/>
    <w:rsid w:val="00E52E5F"/>
    <w:rsid w:val="00E55F12"/>
    <w:rsid w:val="00E56F14"/>
    <w:rsid w:val="00E609C2"/>
    <w:rsid w:val="00E61652"/>
    <w:rsid w:val="00E646D0"/>
    <w:rsid w:val="00E64AD3"/>
    <w:rsid w:val="00E65A82"/>
    <w:rsid w:val="00E66976"/>
    <w:rsid w:val="00E66BF3"/>
    <w:rsid w:val="00E70DAE"/>
    <w:rsid w:val="00E71135"/>
    <w:rsid w:val="00E7122D"/>
    <w:rsid w:val="00E71714"/>
    <w:rsid w:val="00E71905"/>
    <w:rsid w:val="00E71E21"/>
    <w:rsid w:val="00E7244C"/>
    <w:rsid w:val="00E727FE"/>
    <w:rsid w:val="00E7299A"/>
    <w:rsid w:val="00E732EB"/>
    <w:rsid w:val="00E742B6"/>
    <w:rsid w:val="00E743A0"/>
    <w:rsid w:val="00E75D02"/>
    <w:rsid w:val="00E766D2"/>
    <w:rsid w:val="00E76929"/>
    <w:rsid w:val="00E76CA2"/>
    <w:rsid w:val="00E81672"/>
    <w:rsid w:val="00E820F1"/>
    <w:rsid w:val="00E82A9C"/>
    <w:rsid w:val="00E832FF"/>
    <w:rsid w:val="00E839F3"/>
    <w:rsid w:val="00E83B57"/>
    <w:rsid w:val="00E84611"/>
    <w:rsid w:val="00E84B35"/>
    <w:rsid w:val="00E852A6"/>
    <w:rsid w:val="00E857A1"/>
    <w:rsid w:val="00E87C47"/>
    <w:rsid w:val="00E9235F"/>
    <w:rsid w:val="00E93167"/>
    <w:rsid w:val="00E95476"/>
    <w:rsid w:val="00E95622"/>
    <w:rsid w:val="00E9611D"/>
    <w:rsid w:val="00E9615B"/>
    <w:rsid w:val="00E97797"/>
    <w:rsid w:val="00EA008C"/>
    <w:rsid w:val="00EA1FC4"/>
    <w:rsid w:val="00EA2556"/>
    <w:rsid w:val="00EA2AB0"/>
    <w:rsid w:val="00EA416D"/>
    <w:rsid w:val="00EA44AC"/>
    <w:rsid w:val="00EA74FD"/>
    <w:rsid w:val="00EA75FA"/>
    <w:rsid w:val="00EB0B46"/>
    <w:rsid w:val="00EB1047"/>
    <w:rsid w:val="00EB1CD8"/>
    <w:rsid w:val="00EB2B39"/>
    <w:rsid w:val="00EB3C5D"/>
    <w:rsid w:val="00EB4065"/>
    <w:rsid w:val="00EB4274"/>
    <w:rsid w:val="00EB4406"/>
    <w:rsid w:val="00EB4993"/>
    <w:rsid w:val="00EB4B25"/>
    <w:rsid w:val="00EB516A"/>
    <w:rsid w:val="00EB68F3"/>
    <w:rsid w:val="00EB7014"/>
    <w:rsid w:val="00EC0853"/>
    <w:rsid w:val="00EC1295"/>
    <w:rsid w:val="00EC15B9"/>
    <w:rsid w:val="00EC19EC"/>
    <w:rsid w:val="00EC1E75"/>
    <w:rsid w:val="00EC2BA5"/>
    <w:rsid w:val="00EC3DEC"/>
    <w:rsid w:val="00EC4240"/>
    <w:rsid w:val="00EC4F6F"/>
    <w:rsid w:val="00EC583B"/>
    <w:rsid w:val="00EC5E46"/>
    <w:rsid w:val="00EC6F9D"/>
    <w:rsid w:val="00ED005A"/>
    <w:rsid w:val="00ED049A"/>
    <w:rsid w:val="00ED077C"/>
    <w:rsid w:val="00ED0867"/>
    <w:rsid w:val="00ED1DBD"/>
    <w:rsid w:val="00ED31B4"/>
    <w:rsid w:val="00ED3C14"/>
    <w:rsid w:val="00ED5D2A"/>
    <w:rsid w:val="00ED5DEA"/>
    <w:rsid w:val="00ED611C"/>
    <w:rsid w:val="00ED612A"/>
    <w:rsid w:val="00ED794A"/>
    <w:rsid w:val="00EE061B"/>
    <w:rsid w:val="00EE26B8"/>
    <w:rsid w:val="00EE28DD"/>
    <w:rsid w:val="00EE3079"/>
    <w:rsid w:val="00EE317C"/>
    <w:rsid w:val="00EE3732"/>
    <w:rsid w:val="00EE4E22"/>
    <w:rsid w:val="00EE53D1"/>
    <w:rsid w:val="00EE5748"/>
    <w:rsid w:val="00EE615E"/>
    <w:rsid w:val="00EE64E5"/>
    <w:rsid w:val="00EE6E35"/>
    <w:rsid w:val="00EE75A4"/>
    <w:rsid w:val="00EF15F1"/>
    <w:rsid w:val="00EF1949"/>
    <w:rsid w:val="00EF1CEC"/>
    <w:rsid w:val="00EF1D5C"/>
    <w:rsid w:val="00EF2176"/>
    <w:rsid w:val="00EF2E51"/>
    <w:rsid w:val="00EF46DA"/>
    <w:rsid w:val="00EF4CD7"/>
    <w:rsid w:val="00EF5034"/>
    <w:rsid w:val="00EF50AA"/>
    <w:rsid w:val="00EF53F4"/>
    <w:rsid w:val="00EF5F70"/>
    <w:rsid w:val="00EF6296"/>
    <w:rsid w:val="00EF655B"/>
    <w:rsid w:val="00EF6BC3"/>
    <w:rsid w:val="00EF72D9"/>
    <w:rsid w:val="00EF778C"/>
    <w:rsid w:val="00EF781A"/>
    <w:rsid w:val="00EF7898"/>
    <w:rsid w:val="00EF7B86"/>
    <w:rsid w:val="00F003D2"/>
    <w:rsid w:val="00F01D72"/>
    <w:rsid w:val="00F02453"/>
    <w:rsid w:val="00F03197"/>
    <w:rsid w:val="00F036DA"/>
    <w:rsid w:val="00F03CF8"/>
    <w:rsid w:val="00F0411D"/>
    <w:rsid w:val="00F04151"/>
    <w:rsid w:val="00F04548"/>
    <w:rsid w:val="00F04615"/>
    <w:rsid w:val="00F04923"/>
    <w:rsid w:val="00F04BC7"/>
    <w:rsid w:val="00F052E9"/>
    <w:rsid w:val="00F057B2"/>
    <w:rsid w:val="00F06332"/>
    <w:rsid w:val="00F10534"/>
    <w:rsid w:val="00F108F5"/>
    <w:rsid w:val="00F115C1"/>
    <w:rsid w:val="00F1188C"/>
    <w:rsid w:val="00F12DC1"/>
    <w:rsid w:val="00F13828"/>
    <w:rsid w:val="00F13EF9"/>
    <w:rsid w:val="00F14C7C"/>
    <w:rsid w:val="00F1502E"/>
    <w:rsid w:val="00F15341"/>
    <w:rsid w:val="00F15EEB"/>
    <w:rsid w:val="00F16380"/>
    <w:rsid w:val="00F16479"/>
    <w:rsid w:val="00F1747C"/>
    <w:rsid w:val="00F21659"/>
    <w:rsid w:val="00F22306"/>
    <w:rsid w:val="00F22505"/>
    <w:rsid w:val="00F231D0"/>
    <w:rsid w:val="00F23A9E"/>
    <w:rsid w:val="00F240D5"/>
    <w:rsid w:val="00F24425"/>
    <w:rsid w:val="00F2474E"/>
    <w:rsid w:val="00F24797"/>
    <w:rsid w:val="00F266B9"/>
    <w:rsid w:val="00F3063F"/>
    <w:rsid w:val="00F30F70"/>
    <w:rsid w:val="00F3129D"/>
    <w:rsid w:val="00F31B25"/>
    <w:rsid w:val="00F31DB9"/>
    <w:rsid w:val="00F332B9"/>
    <w:rsid w:val="00F37889"/>
    <w:rsid w:val="00F40C5E"/>
    <w:rsid w:val="00F40E66"/>
    <w:rsid w:val="00F419AB"/>
    <w:rsid w:val="00F43C9F"/>
    <w:rsid w:val="00F44635"/>
    <w:rsid w:val="00F45399"/>
    <w:rsid w:val="00F453C5"/>
    <w:rsid w:val="00F4584E"/>
    <w:rsid w:val="00F46A9E"/>
    <w:rsid w:val="00F50B69"/>
    <w:rsid w:val="00F50CFA"/>
    <w:rsid w:val="00F51121"/>
    <w:rsid w:val="00F5191E"/>
    <w:rsid w:val="00F54E1E"/>
    <w:rsid w:val="00F5527F"/>
    <w:rsid w:val="00F552DA"/>
    <w:rsid w:val="00F55C79"/>
    <w:rsid w:val="00F56CBA"/>
    <w:rsid w:val="00F56D56"/>
    <w:rsid w:val="00F5790D"/>
    <w:rsid w:val="00F61488"/>
    <w:rsid w:val="00F61A44"/>
    <w:rsid w:val="00F641B5"/>
    <w:rsid w:val="00F70F09"/>
    <w:rsid w:val="00F7250C"/>
    <w:rsid w:val="00F726E4"/>
    <w:rsid w:val="00F7296C"/>
    <w:rsid w:val="00F72C8C"/>
    <w:rsid w:val="00F751D6"/>
    <w:rsid w:val="00F75256"/>
    <w:rsid w:val="00F75584"/>
    <w:rsid w:val="00F75CEE"/>
    <w:rsid w:val="00F75FBA"/>
    <w:rsid w:val="00F77ADE"/>
    <w:rsid w:val="00F81AC3"/>
    <w:rsid w:val="00F8218A"/>
    <w:rsid w:val="00F83D1F"/>
    <w:rsid w:val="00F83DA6"/>
    <w:rsid w:val="00F84D04"/>
    <w:rsid w:val="00F8531B"/>
    <w:rsid w:val="00F85F28"/>
    <w:rsid w:val="00F869F9"/>
    <w:rsid w:val="00F874B0"/>
    <w:rsid w:val="00F905BA"/>
    <w:rsid w:val="00F9064C"/>
    <w:rsid w:val="00F909F1"/>
    <w:rsid w:val="00F915F2"/>
    <w:rsid w:val="00F9230E"/>
    <w:rsid w:val="00F93F9F"/>
    <w:rsid w:val="00F94A4C"/>
    <w:rsid w:val="00F96276"/>
    <w:rsid w:val="00F96707"/>
    <w:rsid w:val="00FA0873"/>
    <w:rsid w:val="00FA1B05"/>
    <w:rsid w:val="00FA24F2"/>
    <w:rsid w:val="00FA2561"/>
    <w:rsid w:val="00FA378D"/>
    <w:rsid w:val="00FA3918"/>
    <w:rsid w:val="00FA3F7A"/>
    <w:rsid w:val="00FA4D9C"/>
    <w:rsid w:val="00FA4E4D"/>
    <w:rsid w:val="00FA519B"/>
    <w:rsid w:val="00FA5A16"/>
    <w:rsid w:val="00FA5DD9"/>
    <w:rsid w:val="00FA6770"/>
    <w:rsid w:val="00FA7A9B"/>
    <w:rsid w:val="00FB0735"/>
    <w:rsid w:val="00FB1AE4"/>
    <w:rsid w:val="00FB2494"/>
    <w:rsid w:val="00FB2684"/>
    <w:rsid w:val="00FB2E23"/>
    <w:rsid w:val="00FB3907"/>
    <w:rsid w:val="00FB75C3"/>
    <w:rsid w:val="00FB75CA"/>
    <w:rsid w:val="00FB7769"/>
    <w:rsid w:val="00FB77D4"/>
    <w:rsid w:val="00FC241C"/>
    <w:rsid w:val="00FC2A65"/>
    <w:rsid w:val="00FC3D52"/>
    <w:rsid w:val="00FC3EFB"/>
    <w:rsid w:val="00FC51F9"/>
    <w:rsid w:val="00FC6AC5"/>
    <w:rsid w:val="00FC740D"/>
    <w:rsid w:val="00FC7537"/>
    <w:rsid w:val="00FC7DD4"/>
    <w:rsid w:val="00FD05C8"/>
    <w:rsid w:val="00FD0664"/>
    <w:rsid w:val="00FD1158"/>
    <w:rsid w:val="00FD25FE"/>
    <w:rsid w:val="00FD2D20"/>
    <w:rsid w:val="00FD4A85"/>
    <w:rsid w:val="00FD4E75"/>
    <w:rsid w:val="00FD4FC7"/>
    <w:rsid w:val="00FD5736"/>
    <w:rsid w:val="00FD583B"/>
    <w:rsid w:val="00FD62A6"/>
    <w:rsid w:val="00FD6655"/>
    <w:rsid w:val="00FD6672"/>
    <w:rsid w:val="00FD6715"/>
    <w:rsid w:val="00FD6AB8"/>
    <w:rsid w:val="00FD744B"/>
    <w:rsid w:val="00FE0A8A"/>
    <w:rsid w:val="00FE0ABB"/>
    <w:rsid w:val="00FE0D88"/>
    <w:rsid w:val="00FE2C07"/>
    <w:rsid w:val="00FE2CD4"/>
    <w:rsid w:val="00FE2E7D"/>
    <w:rsid w:val="00FE3682"/>
    <w:rsid w:val="00FE45D4"/>
    <w:rsid w:val="00FE50D8"/>
    <w:rsid w:val="00FE56E5"/>
    <w:rsid w:val="00FE5899"/>
    <w:rsid w:val="00FE64EC"/>
    <w:rsid w:val="00FE6AD2"/>
    <w:rsid w:val="00FE6FAC"/>
    <w:rsid w:val="00FF0CBD"/>
    <w:rsid w:val="00FF6380"/>
    <w:rsid w:val="00FF653C"/>
    <w:rsid w:val="00FF7290"/>
    <w:rsid w:val="00FF7A1E"/>
    <w:rsid w:val="00FF7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C4C099B"/>
  <w15:docId w15:val="{57508F25-FE58-4BD7-AF1E-1601EED44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B7769"/>
    <w:pPr>
      <w:widowControl w:val="0"/>
      <w:jc w:val="both"/>
    </w:pPr>
    <w:rPr>
      <w:rFonts w:ascii="Arial" w:eastAsia="MS Gothic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1714"/>
    <w:pPr>
      <w:ind w:leftChars="400" w:left="840"/>
    </w:pPr>
  </w:style>
  <w:style w:type="character" w:styleId="CommentReference">
    <w:name w:val="annotation reference"/>
    <w:basedOn w:val="DefaultParagraphFont"/>
    <w:uiPriority w:val="99"/>
    <w:semiHidden/>
    <w:unhideWhenUsed/>
    <w:rsid w:val="003569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69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69F7"/>
    <w:rPr>
      <w:rFonts w:ascii="Arial" w:eastAsia="MS Gothic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69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69F7"/>
    <w:rPr>
      <w:rFonts w:ascii="Arial" w:eastAsia="MS Gothic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69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69F7"/>
    <w:rPr>
      <w:rFonts w:ascii="Segoe UI" w:eastAsia="MS Gothic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3254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2545"/>
    <w:rPr>
      <w:rFonts w:ascii="Arial" w:eastAsia="MS Gothic" w:hAnsi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C3254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2545"/>
    <w:rPr>
      <w:rFonts w:ascii="Arial" w:eastAsia="MS Gothic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JCG-MTD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通常利用時</dc:creator>
  <cp:lastModifiedBy>Kevin Gregory</cp:lastModifiedBy>
  <cp:revision>2</cp:revision>
  <dcterms:created xsi:type="dcterms:W3CDTF">2019-01-23T10:46:00Z</dcterms:created>
  <dcterms:modified xsi:type="dcterms:W3CDTF">2019-01-23T10:46:00Z</dcterms:modified>
</cp:coreProperties>
</file>